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286"/>
      </w:tblGrid>
      <w:tr w:rsidR="00ED6EC1" w:rsidRPr="008E10ED" w14:paraId="7421D250" w14:textId="77777777" w:rsidTr="00ED6EC1">
        <w:tc>
          <w:tcPr>
            <w:tcW w:w="9286" w:type="dxa"/>
          </w:tcPr>
          <w:p w14:paraId="78A52FA5" w14:textId="77777777" w:rsidR="00ED6EC1" w:rsidRPr="008E10ED" w:rsidRDefault="00ED6EC1" w:rsidP="00A05201">
            <w:pPr>
              <w:pStyle w:val="Title"/>
              <w:rPr>
                <w:rFonts w:ascii="Garamond" w:hAnsi="Garamond"/>
                <w:sz w:val="28"/>
                <w:szCs w:val="28"/>
              </w:rPr>
            </w:pPr>
            <w:r w:rsidRPr="008E10ED">
              <w:rPr>
                <w:rFonts w:ascii="Garamond" w:hAnsi="Garamond"/>
                <w:sz w:val="28"/>
                <w:szCs w:val="28"/>
              </w:rPr>
              <w:t>Second International Conference on Nutrition (ICN2)</w:t>
            </w:r>
          </w:p>
        </w:tc>
      </w:tr>
      <w:tr w:rsidR="00ED6EC1" w:rsidRPr="008E10ED" w14:paraId="79687A74" w14:textId="77777777" w:rsidTr="00ED6EC1">
        <w:tc>
          <w:tcPr>
            <w:tcW w:w="9286" w:type="dxa"/>
          </w:tcPr>
          <w:p w14:paraId="508E2D30" w14:textId="77777777" w:rsidR="00ED6EC1" w:rsidRPr="008E10ED" w:rsidRDefault="00ED6EC1" w:rsidP="00A05201">
            <w:pPr>
              <w:pStyle w:val="Title"/>
              <w:rPr>
                <w:rFonts w:ascii="Garamond" w:hAnsi="Garamond"/>
                <w:sz w:val="28"/>
                <w:szCs w:val="28"/>
              </w:rPr>
            </w:pPr>
            <w:r w:rsidRPr="008E10ED">
              <w:rPr>
                <w:rFonts w:ascii="Garamond" w:hAnsi="Garamond"/>
                <w:sz w:val="28"/>
                <w:szCs w:val="28"/>
              </w:rPr>
              <w:t>Framework for Action</w:t>
            </w:r>
          </w:p>
        </w:tc>
      </w:tr>
    </w:tbl>
    <w:p w14:paraId="382EA32F" w14:textId="77777777" w:rsidR="00005676" w:rsidRPr="00397A68" w:rsidRDefault="00005676" w:rsidP="005E0186">
      <w:pPr>
        <w:pStyle w:val="Heading1"/>
      </w:pPr>
      <w:bookmarkStart w:id="0" w:name="_Toc393308951"/>
      <w:r w:rsidRPr="008E10ED">
        <w:t>INTRODUCTION</w:t>
      </w:r>
      <w:bookmarkEnd w:id="0"/>
    </w:p>
    <w:p w14:paraId="70372367" w14:textId="77777777" w:rsidR="00005676" w:rsidRPr="00891F97" w:rsidRDefault="004B4917" w:rsidP="00A05201">
      <w:pPr>
        <w:pStyle w:val="Heading2"/>
        <w:rPr>
          <w:szCs w:val="28"/>
        </w:rPr>
      </w:pPr>
      <w:r w:rsidRPr="00891F97">
        <w:rPr>
          <w:szCs w:val="28"/>
        </w:rPr>
        <w:t xml:space="preserve"> </w:t>
      </w:r>
      <w:bookmarkStart w:id="1" w:name="_Toc393308952"/>
      <w:r w:rsidR="00005676" w:rsidRPr="00891F97">
        <w:rPr>
          <w:szCs w:val="28"/>
        </w:rPr>
        <w:t>Background</w:t>
      </w:r>
      <w:bookmarkEnd w:id="1"/>
    </w:p>
    <w:p w14:paraId="0E5624C0" w14:textId="77777777" w:rsidR="00DE4BEC" w:rsidRPr="00891F97" w:rsidRDefault="00DE4BEC" w:rsidP="005E0186">
      <w:pPr>
        <w:tabs>
          <w:tab w:val="left" w:pos="426"/>
        </w:tabs>
        <w:rPr>
          <w:szCs w:val="28"/>
        </w:rPr>
      </w:pPr>
    </w:p>
    <w:p w14:paraId="19CC96D2" w14:textId="77777777" w:rsidR="00C070FF" w:rsidRPr="00891F97" w:rsidRDefault="00C070FF" w:rsidP="00D13DF8">
      <w:pPr>
        <w:tabs>
          <w:tab w:val="left" w:pos="426"/>
        </w:tabs>
        <w:rPr>
          <w:szCs w:val="28"/>
        </w:rPr>
      </w:pPr>
      <w:r w:rsidRPr="00891F97">
        <w:rPr>
          <w:szCs w:val="28"/>
        </w:rPr>
        <w:t xml:space="preserve">Despite the </w:t>
      </w:r>
      <w:r w:rsidR="00B13855" w:rsidRPr="00891F97">
        <w:rPr>
          <w:szCs w:val="28"/>
        </w:rPr>
        <w:t xml:space="preserve">significant </w:t>
      </w:r>
      <w:r w:rsidRPr="00891F97">
        <w:rPr>
          <w:szCs w:val="28"/>
        </w:rPr>
        <w:t>achievements following the 1992 International Conference on Nutrition (ICN) and the 1996 World Food Summit, progress in reducing hunger and malnutrition has been unacceptably slow and uneven. The prevalence of those suffering undernourishment has declined, but remains unacceptably high</w:t>
      </w:r>
      <w:r w:rsidR="00B13855" w:rsidRPr="00891F97">
        <w:rPr>
          <w:szCs w:val="28"/>
        </w:rPr>
        <w:t>,</w:t>
      </w:r>
      <w:r w:rsidRPr="00891F97">
        <w:rPr>
          <w:szCs w:val="28"/>
        </w:rPr>
        <w:t xml:space="preserve"> affecting over 800</w:t>
      </w:r>
      <w:r w:rsidRPr="00397A68">
        <w:rPr>
          <w:rStyle w:val="FootnoteReference"/>
          <w:szCs w:val="28"/>
        </w:rPr>
        <w:footnoteReference w:id="1"/>
      </w:r>
      <w:r w:rsidRPr="00397A68">
        <w:rPr>
          <w:szCs w:val="28"/>
        </w:rPr>
        <w:t xml:space="preserve"> million people, mainly in South Asia and sub-Saharan Af</w:t>
      </w:r>
      <w:r w:rsidRPr="00891F97">
        <w:rPr>
          <w:szCs w:val="28"/>
        </w:rPr>
        <w:t>rica. Moreover, most countries are burdened by multiple types of malnutrition. Over two billion</w:t>
      </w:r>
      <w:r w:rsidRPr="00397A68">
        <w:rPr>
          <w:rStyle w:val="FootnoteReference"/>
          <w:szCs w:val="28"/>
        </w:rPr>
        <w:footnoteReference w:id="2"/>
      </w:r>
      <w:r w:rsidRPr="00397A68">
        <w:rPr>
          <w:szCs w:val="28"/>
        </w:rPr>
        <w:t xml:space="preserve"> people suffer from one or more micronutrient deficiencies, while </w:t>
      </w:r>
      <w:r w:rsidR="00142F3D" w:rsidRPr="00397A68">
        <w:rPr>
          <w:szCs w:val="28"/>
        </w:rPr>
        <w:t>over half a b</w:t>
      </w:r>
      <w:r w:rsidRPr="00397A68">
        <w:rPr>
          <w:szCs w:val="28"/>
        </w:rPr>
        <w:t>illion are obese</w:t>
      </w:r>
      <w:r w:rsidRPr="00397A68">
        <w:rPr>
          <w:rStyle w:val="FootnoteReference"/>
          <w:szCs w:val="28"/>
        </w:rPr>
        <w:footnoteReference w:id="3"/>
      </w:r>
      <w:r w:rsidRPr="00397A68">
        <w:rPr>
          <w:szCs w:val="28"/>
        </w:rPr>
        <w:t xml:space="preserve">, with an increasing incidence of diet-related non-communicable diseases (NCDs). </w:t>
      </w:r>
      <w:r w:rsidR="00715587" w:rsidRPr="00891F97">
        <w:rPr>
          <w:szCs w:val="28"/>
        </w:rPr>
        <w:t>The common denominator among all types of malnutrition is nutritionally inappropriate diets, but the nature and underlying causes of malnutrition are complex and multidimensional.</w:t>
      </w:r>
    </w:p>
    <w:p w14:paraId="58C2AB30" w14:textId="77777777" w:rsidR="00005676" w:rsidRPr="00891F97" w:rsidRDefault="00005676" w:rsidP="00D13DF8">
      <w:pPr>
        <w:pStyle w:val="ListParagraph"/>
        <w:tabs>
          <w:tab w:val="left" w:pos="426"/>
        </w:tabs>
        <w:ind w:left="0"/>
        <w:rPr>
          <w:szCs w:val="28"/>
        </w:rPr>
      </w:pPr>
    </w:p>
    <w:p w14:paraId="3F2E336B" w14:textId="77777777" w:rsidR="00005676" w:rsidRPr="00891F97" w:rsidRDefault="00005676" w:rsidP="00D13DF8">
      <w:pPr>
        <w:tabs>
          <w:tab w:val="left" w:pos="426"/>
        </w:tabs>
        <w:rPr>
          <w:szCs w:val="28"/>
        </w:rPr>
      </w:pPr>
      <w:r w:rsidRPr="00891F97">
        <w:rPr>
          <w:szCs w:val="28"/>
        </w:rPr>
        <w:t>Following the 1992 ICN</w:t>
      </w:r>
      <w:r w:rsidR="00B13855" w:rsidRPr="00891F97">
        <w:rPr>
          <w:szCs w:val="28"/>
        </w:rPr>
        <w:t>,</w:t>
      </w:r>
      <w:r w:rsidRPr="00891F97">
        <w:rPr>
          <w:szCs w:val="28"/>
        </w:rPr>
        <w:t xml:space="preserve"> many countries prepared National Plans of Action on Nutrition (NPANs) </w:t>
      </w:r>
      <w:r w:rsidR="00364369" w:rsidRPr="00891F97">
        <w:rPr>
          <w:szCs w:val="28"/>
        </w:rPr>
        <w:t>reflecting</w:t>
      </w:r>
      <w:r w:rsidRPr="00891F97">
        <w:rPr>
          <w:szCs w:val="28"/>
        </w:rPr>
        <w:t xml:space="preserve"> country priorities and strategies for alleviating hu</w:t>
      </w:r>
      <w:r w:rsidR="00734D40" w:rsidRPr="00891F97">
        <w:rPr>
          <w:szCs w:val="28"/>
        </w:rPr>
        <w:t xml:space="preserve">nger and malnutrition. </w:t>
      </w:r>
      <w:r w:rsidR="00750C9E" w:rsidRPr="00891F97">
        <w:rPr>
          <w:szCs w:val="28"/>
        </w:rPr>
        <w:t xml:space="preserve">Many countries have also developed strategies to address unhealthy diets, obesity and/or nutrition-related NCDs. </w:t>
      </w:r>
      <w:r w:rsidR="00734D40" w:rsidRPr="00891F97">
        <w:rPr>
          <w:szCs w:val="28"/>
        </w:rPr>
        <w:t xml:space="preserve">However, </w:t>
      </w:r>
      <w:r w:rsidRPr="00891F97">
        <w:rPr>
          <w:szCs w:val="28"/>
        </w:rPr>
        <w:t>implementation of these plans ha</w:t>
      </w:r>
      <w:r w:rsidR="008F3FE3" w:rsidRPr="00891F97">
        <w:rPr>
          <w:szCs w:val="28"/>
        </w:rPr>
        <w:t>s</w:t>
      </w:r>
      <w:r w:rsidRPr="00891F97">
        <w:rPr>
          <w:szCs w:val="28"/>
        </w:rPr>
        <w:t xml:space="preserve"> been uneven, often </w:t>
      </w:r>
      <w:commentRangeStart w:id="2"/>
      <w:r w:rsidRPr="00891F97">
        <w:rPr>
          <w:szCs w:val="28"/>
        </w:rPr>
        <w:t>slow</w:t>
      </w:r>
      <w:commentRangeEnd w:id="2"/>
      <w:r w:rsidR="006B5462">
        <w:rPr>
          <w:rStyle w:val="CommentReference"/>
          <w:rFonts w:ascii="Calibri" w:eastAsiaTheme="minorHAnsi" w:hAnsi="Calibri"/>
          <w:lang w:val="en-US"/>
        </w:rPr>
        <w:commentReference w:id="2"/>
      </w:r>
      <w:r w:rsidRPr="00891F97">
        <w:rPr>
          <w:szCs w:val="28"/>
        </w:rPr>
        <w:t xml:space="preserve">. </w:t>
      </w:r>
    </w:p>
    <w:p w14:paraId="6A7767AF" w14:textId="77777777" w:rsidR="00005676" w:rsidRPr="00891F97" w:rsidRDefault="00005676" w:rsidP="00D13DF8">
      <w:pPr>
        <w:pStyle w:val="ListParagraph"/>
        <w:ind w:left="0"/>
        <w:rPr>
          <w:szCs w:val="28"/>
        </w:rPr>
      </w:pPr>
    </w:p>
    <w:p w14:paraId="01D1A049" w14:textId="77777777" w:rsidR="00715587" w:rsidRPr="00891F97" w:rsidRDefault="00005676" w:rsidP="006A7DA8">
      <w:pPr>
        <w:tabs>
          <w:tab w:val="left" w:pos="426"/>
        </w:tabs>
        <w:rPr>
          <w:szCs w:val="28"/>
        </w:rPr>
      </w:pPr>
      <w:r w:rsidRPr="00891F97">
        <w:rPr>
          <w:szCs w:val="28"/>
        </w:rPr>
        <w:t>Food systems are diverse and changing rapidly, with profound implications for diets</w:t>
      </w:r>
      <w:r w:rsidR="004F4F38" w:rsidRPr="00891F97">
        <w:rPr>
          <w:szCs w:val="28"/>
        </w:rPr>
        <w:t xml:space="preserve"> and </w:t>
      </w:r>
      <w:r w:rsidRPr="00891F97">
        <w:rPr>
          <w:szCs w:val="28"/>
        </w:rPr>
        <w:t>nutritional outcomes. They influence the availability of and access to a diverse variety of foods, and thus</w:t>
      </w:r>
      <w:r w:rsidR="00B13855" w:rsidRPr="00891F97">
        <w:rPr>
          <w:szCs w:val="28"/>
        </w:rPr>
        <w:t>,</w:t>
      </w:r>
      <w:r w:rsidRPr="00891F97">
        <w:rPr>
          <w:szCs w:val="28"/>
        </w:rPr>
        <w:t xml:space="preserve"> the ability of consumers to choose healthy diets. Food systems are expected to provide food for all that is adequate in quantity</w:t>
      </w:r>
      <w:r w:rsidR="00667BC7" w:rsidRPr="00891F97">
        <w:rPr>
          <w:szCs w:val="28"/>
        </w:rPr>
        <w:t>,</w:t>
      </w:r>
      <w:r w:rsidRPr="00891F97">
        <w:rPr>
          <w:szCs w:val="28"/>
        </w:rPr>
        <w:t xml:space="preserve"> in terms of calories</w:t>
      </w:r>
      <w:r w:rsidR="00667BC7" w:rsidRPr="00891F97">
        <w:rPr>
          <w:szCs w:val="28"/>
        </w:rPr>
        <w:t>,</w:t>
      </w:r>
      <w:r w:rsidRPr="00891F97">
        <w:rPr>
          <w:szCs w:val="28"/>
        </w:rPr>
        <w:t xml:space="preserve"> and in quality</w:t>
      </w:r>
      <w:r w:rsidR="00667BC7" w:rsidRPr="00891F97">
        <w:rPr>
          <w:szCs w:val="28"/>
        </w:rPr>
        <w:t>,</w:t>
      </w:r>
      <w:r w:rsidRPr="00891F97">
        <w:rPr>
          <w:szCs w:val="28"/>
        </w:rPr>
        <w:t xml:space="preserve"> in terms of variety, nutrient content</w:t>
      </w:r>
      <w:r w:rsidR="00715587" w:rsidRPr="00891F97">
        <w:rPr>
          <w:szCs w:val="28"/>
        </w:rPr>
        <w:t>,</w:t>
      </w:r>
      <w:r w:rsidRPr="00891F97">
        <w:rPr>
          <w:szCs w:val="28"/>
        </w:rPr>
        <w:t xml:space="preserve"> safety</w:t>
      </w:r>
      <w:r w:rsidR="00715587" w:rsidRPr="00891F97">
        <w:rPr>
          <w:szCs w:val="28"/>
        </w:rPr>
        <w:t xml:space="preserve"> and is culturally acceptable</w:t>
      </w:r>
      <w:r w:rsidR="00667BC7" w:rsidRPr="00891F97">
        <w:rPr>
          <w:szCs w:val="28"/>
        </w:rPr>
        <w:t>. They are</w:t>
      </w:r>
      <w:r w:rsidRPr="00891F97">
        <w:rPr>
          <w:szCs w:val="28"/>
        </w:rPr>
        <w:t xml:space="preserve"> increasingly being challenged to do so in the face of constraints to food production </w:t>
      </w:r>
      <w:r w:rsidR="00154CB6" w:rsidRPr="00891F97">
        <w:rPr>
          <w:szCs w:val="28"/>
        </w:rPr>
        <w:t xml:space="preserve">posed </w:t>
      </w:r>
      <w:r w:rsidRPr="00891F97">
        <w:rPr>
          <w:szCs w:val="28"/>
        </w:rPr>
        <w:t xml:space="preserve">by stretched resources and ecological sustainability </w:t>
      </w:r>
      <w:r w:rsidR="00B13855" w:rsidRPr="00891F97">
        <w:rPr>
          <w:szCs w:val="28"/>
        </w:rPr>
        <w:t>challenges</w:t>
      </w:r>
      <w:r w:rsidRPr="00891F97">
        <w:rPr>
          <w:szCs w:val="28"/>
        </w:rPr>
        <w:t>, including climate change.</w:t>
      </w:r>
    </w:p>
    <w:p w14:paraId="61FEBFB9" w14:textId="786EB582" w:rsidR="00715587" w:rsidDel="00E11655" w:rsidRDefault="00715587" w:rsidP="006A7DA8">
      <w:pPr>
        <w:tabs>
          <w:tab w:val="left" w:pos="426"/>
        </w:tabs>
        <w:rPr>
          <w:del w:id="3" w:author="Robert Vos (ESP)" w:date="2014-08-13T08:12:00Z"/>
          <w:rFonts w:eastAsiaTheme="minorEastAsia"/>
          <w:szCs w:val="28"/>
          <w:lang w:eastAsia="ja-JP"/>
        </w:rPr>
      </w:pPr>
    </w:p>
    <w:p w14:paraId="251EBB33" w14:textId="51EA14F0" w:rsidR="00A30259" w:rsidRPr="00A30259" w:rsidRDefault="00A30259" w:rsidP="00A30259">
      <w:pPr>
        <w:rPr>
          <w:ins w:id="4" w:author="Robert Vos (ESP)" w:date="2014-08-14T17:23:00Z"/>
          <w:lang w:eastAsia="ja-JP"/>
        </w:rPr>
      </w:pPr>
      <w:ins w:id="5" w:author="Robert Vos (ESP)" w:date="2014-08-14T17:23:00Z">
        <w:r w:rsidRPr="00A30259">
          <w:t xml:space="preserve">Problems of malnutrition reflect pervasive inequalities in the access to food and awareness about nutritious diets. Women and children tend to be more vulnerable where access to food is limited. In agrarian contexts, many women are both primary producers and providers of food, but often find obstacles in accessing productive resources, services and information, thus limiting their capacity in contributing to food security and nutrition. </w:t>
        </w:r>
      </w:ins>
    </w:p>
    <w:p w14:paraId="06233654" w14:textId="77777777" w:rsidR="0004518E" w:rsidRPr="0004518E" w:rsidRDefault="0004518E" w:rsidP="006A7DA8">
      <w:pPr>
        <w:tabs>
          <w:tab w:val="left" w:pos="426"/>
        </w:tabs>
        <w:rPr>
          <w:rFonts w:eastAsiaTheme="minorEastAsia"/>
          <w:szCs w:val="28"/>
          <w:lang w:eastAsia="ja-JP"/>
        </w:rPr>
      </w:pPr>
    </w:p>
    <w:p w14:paraId="0FE7E453" w14:textId="77777777" w:rsidR="00715587" w:rsidRPr="00891F97" w:rsidRDefault="00715587" w:rsidP="00715587">
      <w:pPr>
        <w:tabs>
          <w:tab w:val="left" w:pos="426"/>
        </w:tabs>
        <w:rPr>
          <w:szCs w:val="28"/>
        </w:rPr>
      </w:pPr>
      <w:r w:rsidRPr="00891F97">
        <w:rPr>
          <w:szCs w:val="28"/>
        </w:rPr>
        <w:t xml:space="preserve">The challenge is to improve global and national nutrition and food system governance to ensure more nutrition-enhancing food systems. It is also to achieve political and policy coherence and </w:t>
      </w:r>
      <w:r w:rsidRPr="00891F97">
        <w:rPr>
          <w:szCs w:val="28"/>
        </w:rPr>
        <w:lastRenderedPageBreak/>
        <w:t xml:space="preserve">coordination across all sectors, including in agriculture and food systems, health, social protection, education, employment, trade, environment, information, consumer affairs, planning and other sectors. </w:t>
      </w:r>
    </w:p>
    <w:p w14:paraId="4E2EF348" w14:textId="77777777" w:rsidR="00005676" w:rsidRPr="00891F97" w:rsidRDefault="00005676" w:rsidP="006A7DA8">
      <w:pPr>
        <w:tabs>
          <w:tab w:val="left" w:pos="426"/>
        </w:tabs>
        <w:rPr>
          <w:szCs w:val="28"/>
        </w:rPr>
      </w:pPr>
      <w:r w:rsidRPr="00891F97">
        <w:rPr>
          <w:szCs w:val="28"/>
        </w:rPr>
        <w:t xml:space="preserve"> </w:t>
      </w:r>
    </w:p>
    <w:p w14:paraId="4FB1D9A0" w14:textId="77777777" w:rsidR="009360A7" w:rsidRPr="00891F97" w:rsidRDefault="009360A7" w:rsidP="006A7DA8">
      <w:pPr>
        <w:tabs>
          <w:tab w:val="left" w:pos="426"/>
        </w:tabs>
        <w:rPr>
          <w:color w:val="00B050"/>
          <w:szCs w:val="28"/>
        </w:rPr>
      </w:pPr>
    </w:p>
    <w:p w14:paraId="74F6AE0E" w14:textId="77777777" w:rsidR="00005676" w:rsidRPr="00891F97" w:rsidRDefault="00005676" w:rsidP="00555EFF">
      <w:pPr>
        <w:pStyle w:val="Heading2"/>
        <w:rPr>
          <w:szCs w:val="28"/>
        </w:rPr>
      </w:pPr>
      <w:bookmarkStart w:id="6" w:name="_Toc393308953"/>
      <w:r w:rsidRPr="00891F97">
        <w:rPr>
          <w:szCs w:val="28"/>
        </w:rPr>
        <w:t>Framework for Action</w:t>
      </w:r>
      <w:bookmarkEnd w:id="6"/>
    </w:p>
    <w:p w14:paraId="3680549C" w14:textId="77777777" w:rsidR="0004108E" w:rsidRPr="00891F97" w:rsidRDefault="0004108E" w:rsidP="001E19C2">
      <w:pPr>
        <w:tabs>
          <w:tab w:val="left" w:pos="426"/>
        </w:tabs>
        <w:rPr>
          <w:szCs w:val="28"/>
        </w:rPr>
      </w:pPr>
    </w:p>
    <w:p w14:paraId="743AB285" w14:textId="77777777" w:rsidR="007E1144" w:rsidRPr="00891F97" w:rsidRDefault="00005676" w:rsidP="001E19C2">
      <w:pPr>
        <w:tabs>
          <w:tab w:val="left" w:pos="426"/>
        </w:tabs>
        <w:rPr>
          <w:szCs w:val="28"/>
        </w:rPr>
      </w:pPr>
      <w:r w:rsidRPr="00891F97">
        <w:rPr>
          <w:szCs w:val="28"/>
        </w:rPr>
        <w:t xml:space="preserve">This Framework for Action </w:t>
      </w:r>
      <w:r w:rsidR="00254E2C" w:rsidRPr="00891F97">
        <w:rPr>
          <w:szCs w:val="28"/>
        </w:rPr>
        <w:t xml:space="preserve">(FFA) is guided by the Rome Declaration on Nutrition, </w:t>
      </w:r>
      <w:r w:rsidRPr="00891F97">
        <w:rPr>
          <w:szCs w:val="28"/>
        </w:rPr>
        <w:t xml:space="preserve">a collective commitment </w:t>
      </w:r>
      <w:r w:rsidR="00254E2C" w:rsidRPr="00891F97">
        <w:rPr>
          <w:szCs w:val="28"/>
        </w:rPr>
        <w:t xml:space="preserve">made at ICN2 </w:t>
      </w:r>
      <w:r w:rsidRPr="00891F97">
        <w:rPr>
          <w:szCs w:val="28"/>
        </w:rPr>
        <w:t xml:space="preserve">to ensure that development, including </w:t>
      </w:r>
      <w:r w:rsidR="007E1144" w:rsidRPr="00891F97">
        <w:rPr>
          <w:szCs w:val="28"/>
        </w:rPr>
        <w:t xml:space="preserve">that </w:t>
      </w:r>
      <w:r w:rsidR="004238D8" w:rsidRPr="00891F97">
        <w:rPr>
          <w:szCs w:val="28"/>
        </w:rPr>
        <w:t xml:space="preserve">of </w:t>
      </w:r>
      <w:r w:rsidRPr="00891F97">
        <w:rPr>
          <w:szCs w:val="28"/>
        </w:rPr>
        <w:t>the global food system, is improv</w:t>
      </w:r>
      <w:r w:rsidR="00590082" w:rsidRPr="00891F97">
        <w:rPr>
          <w:szCs w:val="28"/>
        </w:rPr>
        <w:t>ing</w:t>
      </w:r>
      <w:r w:rsidRPr="00891F97">
        <w:rPr>
          <w:szCs w:val="28"/>
        </w:rPr>
        <w:t xml:space="preserve"> people’s nutrition in a sustainable way, particularly that of women and children.</w:t>
      </w:r>
      <w:r w:rsidR="00590082" w:rsidRPr="00891F97">
        <w:rPr>
          <w:szCs w:val="28"/>
        </w:rPr>
        <w:t xml:space="preserve"> </w:t>
      </w:r>
    </w:p>
    <w:p w14:paraId="0ADF8DF5" w14:textId="77777777" w:rsidR="007E1144" w:rsidRPr="00891F97" w:rsidRDefault="007E1144" w:rsidP="003C407C">
      <w:pPr>
        <w:tabs>
          <w:tab w:val="left" w:pos="426"/>
        </w:tabs>
        <w:rPr>
          <w:szCs w:val="28"/>
        </w:rPr>
      </w:pPr>
    </w:p>
    <w:p w14:paraId="3D55AA60" w14:textId="77777777" w:rsidR="007E1144" w:rsidRPr="00891F97" w:rsidRDefault="007E1144" w:rsidP="00EC6E5A">
      <w:pPr>
        <w:tabs>
          <w:tab w:val="left" w:pos="426"/>
        </w:tabs>
        <w:rPr>
          <w:szCs w:val="28"/>
        </w:rPr>
      </w:pPr>
      <w:r w:rsidRPr="00891F97">
        <w:rPr>
          <w:szCs w:val="28"/>
        </w:rPr>
        <w:t xml:space="preserve">This FFA is designed for a time frame of </w:t>
      </w:r>
      <w:r w:rsidR="00BC2C59" w:rsidRPr="00891F97">
        <w:rPr>
          <w:szCs w:val="28"/>
        </w:rPr>
        <w:t xml:space="preserve">10 </w:t>
      </w:r>
      <w:r w:rsidRPr="00891F97">
        <w:rPr>
          <w:szCs w:val="28"/>
        </w:rPr>
        <w:t>years, and is meant to provide the key priorities that would guide a Decade of Action on Nutrition, endorsed and led by the United Nations General Assembly and taken forward by Member States.</w:t>
      </w:r>
    </w:p>
    <w:p w14:paraId="1A75EB76" w14:textId="77777777" w:rsidR="007E1144" w:rsidRPr="00891F97" w:rsidRDefault="007E1144" w:rsidP="00390C08">
      <w:pPr>
        <w:tabs>
          <w:tab w:val="left" w:pos="426"/>
        </w:tabs>
        <w:rPr>
          <w:szCs w:val="28"/>
        </w:rPr>
      </w:pPr>
    </w:p>
    <w:p w14:paraId="38D6C564" w14:textId="77777777" w:rsidR="007E1144" w:rsidRPr="00397A68" w:rsidRDefault="007E1144">
      <w:pPr>
        <w:tabs>
          <w:tab w:val="left" w:pos="426"/>
        </w:tabs>
        <w:rPr>
          <w:szCs w:val="28"/>
        </w:rPr>
      </w:pPr>
      <w:r w:rsidRPr="00891F97">
        <w:rPr>
          <w:szCs w:val="28"/>
        </w:rPr>
        <w:t>This Framework for Action is also building on the commitments made at the first International Conference on Nutrition in 1992, which unanimously adopted a World Declaration and Plan of Action for Nutrition</w:t>
      </w:r>
      <w:r w:rsidR="00BC2C59" w:rsidRPr="00397A68">
        <w:rPr>
          <w:rStyle w:val="FootnoteReference"/>
          <w:szCs w:val="28"/>
        </w:rPr>
        <w:footnoteReference w:id="4"/>
      </w:r>
      <w:r w:rsidRPr="00397A68">
        <w:rPr>
          <w:szCs w:val="28"/>
        </w:rPr>
        <w:t>, and the commitments made at the World Food Summits of 1996</w:t>
      </w:r>
      <w:r w:rsidRPr="00397A68">
        <w:rPr>
          <w:rStyle w:val="FootnoteReference"/>
          <w:szCs w:val="28"/>
        </w:rPr>
        <w:footnoteReference w:id="5"/>
      </w:r>
      <w:r w:rsidRPr="00397A68">
        <w:rPr>
          <w:szCs w:val="28"/>
        </w:rPr>
        <w:t xml:space="preserve"> and 2002</w:t>
      </w:r>
      <w:r w:rsidRPr="00397A68">
        <w:rPr>
          <w:rStyle w:val="FootnoteReference"/>
          <w:szCs w:val="28"/>
        </w:rPr>
        <w:footnoteReference w:id="6"/>
      </w:r>
      <w:r w:rsidRPr="00397A68">
        <w:rPr>
          <w:szCs w:val="28"/>
        </w:rPr>
        <w:t xml:space="preserve"> and the World Summit on Food Security of 2009.</w:t>
      </w:r>
      <w:r w:rsidRPr="00397A68">
        <w:rPr>
          <w:rStyle w:val="FootnoteReference"/>
          <w:szCs w:val="28"/>
        </w:rPr>
        <w:footnoteReference w:id="7"/>
      </w:r>
      <w:r w:rsidRPr="00397A68">
        <w:rPr>
          <w:szCs w:val="28"/>
        </w:rPr>
        <w:t xml:space="preserve"> It is integral to the post-2015 development agenda and, clearly, feeds into the proposed Sustaina</w:t>
      </w:r>
      <w:r w:rsidRPr="00891F97">
        <w:rPr>
          <w:szCs w:val="28"/>
        </w:rPr>
        <w:t>ble Development Goal to ‘end hunger, improve nutrition, and promote sustainable agriculture.’ It also builds on commitments in the Global NCD Action Plan 2013-2020 and the global targets for improving maternal, infant and young child nutrition by 2025.</w:t>
      </w:r>
      <w:r w:rsidRPr="00397A68">
        <w:rPr>
          <w:rStyle w:val="FootnoteReference"/>
          <w:szCs w:val="28"/>
        </w:rPr>
        <w:footnoteReference w:id="8"/>
      </w:r>
      <w:r w:rsidRPr="00397A68">
        <w:rPr>
          <w:szCs w:val="28"/>
        </w:rPr>
        <w:t xml:space="preserve"> It encourages and supports the realization of the UN Secretary General’s Zero Hunger Challenge, launched in June 2012, to work on eliminating hunger in our lifetimes.</w:t>
      </w:r>
      <w:r w:rsidRPr="00397A68">
        <w:rPr>
          <w:rStyle w:val="FootnoteReference"/>
          <w:szCs w:val="28"/>
        </w:rPr>
        <w:footnoteReference w:id="9"/>
      </w:r>
      <w:r w:rsidRPr="00397A68">
        <w:rPr>
          <w:szCs w:val="28"/>
        </w:rPr>
        <w:t xml:space="preserve"> Finally, it is in line with other important recent initiatives on nutrition, including the Scaling </w:t>
      </w:r>
      <w:proofErr w:type="gramStart"/>
      <w:r w:rsidRPr="00397A68">
        <w:rPr>
          <w:szCs w:val="28"/>
        </w:rPr>
        <w:t>Up</w:t>
      </w:r>
      <w:proofErr w:type="gramEnd"/>
      <w:r w:rsidRPr="00397A68">
        <w:rPr>
          <w:szCs w:val="28"/>
        </w:rPr>
        <w:t xml:space="preserve"> Nutrition (SUN) movement</w:t>
      </w:r>
      <w:r w:rsidRPr="00397A68">
        <w:rPr>
          <w:rStyle w:val="FootnoteReference"/>
          <w:szCs w:val="28"/>
        </w:rPr>
        <w:footnoteReference w:id="10"/>
      </w:r>
      <w:r w:rsidRPr="00397A68">
        <w:rPr>
          <w:szCs w:val="28"/>
        </w:rPr>
        <w:t xml:space="preserve"> and the Global Nutrition for Growth Compact.</w:t>
      </w:r>
      <w:r w:rsidRPr="00397A68">
        <w:rPr>
          <w:rStyle w:val="FootnoteReference"/>
          <w:szCs w:val="28"/>
        </w:rPr>
        <w:footnoteReference w:id="11"/>
      </w:r>
    </w:p>
    <w:p w14:paraId="225F57A9" w14:textId="77777777" w:rsidR="007E1144" w:rsidRPr="00891F97" w:rsidRDefault="007E1144">
      <w:pPr>
        <w:tabs>
          <w:tab w:val="left" w:pos="426"/>
        </w:tabs>
        <w:rPr>
          <w:szCs w:val="28"/>
        </w:rPr>
      </w:pPr>
    </w:p>
    <w:p w14:paraId="3EB2A910" w14:textId="77777777" w:rsidR="00E06BA1" w:rsidRPr="001565DE" w:rsidRDefault="00E06BA1" w:rsidP="00E06BA1">
      <w:pPr>
        <w:rPr>
          <w:szCs w:val="28"/>
        </w:rPr>
      </w:pPr>
      <w:r w:rsidRPr="001565DE">
        <w:rPr>
          <w:szCs w:val="28"/>
        </w:rPr>
        <w:t>This FFA aligns to the commitments formulated by the 65</w:t>
      </w:r>
      <w:r w:rsidRPr="001565DE">
        <w:rPr>
          <w:szCs w:val="28"/>
          <w:vertAlign w:val="superscript"/>
        </w:rPr>
        <w:t>th</w:t>
      </w:r>
      <w:r w:rsidRPr="001565DE">
        <w:rPr>
          <w:szCs w:val="28"/>
        </w:rPr>
        <w:t xml:space="preserve"> World Health Assembly to achieve, by the year 2025:</w:t>
      </w:r>
    </w:p>
    <w:p w14:paraId="670CAD44" w14:textId="77777777" w:rsidR="00E06BA1" w:rsidRPr="001565DE" w:rsidRDefault="00E06BA1" w:rsidP="00E06BA1">
      <w:pPr>
        <w:rPr>
          <w:szCs w:val="28"/>
        </w:rPr>
      </w:pPr>
    </w:p>
    <w:p w14:paraId="6C5FFD77" w14:textId="77777777" w:rsidR="00E06BA1" w:rsidRPr="001565DE" w:rsidRDefault="00E06BA1" w:rsidP="00E06BA1">
      <w:pPr>
        <w:pStyle w:val="ListParagraph"/>
        <w:numPr>
          <w:ilvl w:val="0"/>
          <w:numId w:val="6"/>
        </w:numPr>
        <w:rPr>
          <w:szCs w:val="28"/>
        </w:rPr>
      </w:pPr>
      <w:r w:rsidRPr="001565DE">
        <w:rPr>
          <w:szCs w:val="28"/>
        </w:rPr>
        <w:t>40% reduction of the global number of children under five who are stunted by 2025</w:t>
      </w:r>
    </w:p>
    <w:p w14:paraId="398BB06C" w14:textId="77777777" w:rsidR="00E06BA1" w:rsidRPr="001565DE" w:rsidRDefault="00E06BA1" w:rsidP="00E06BA1">
      <w:pPr>
        <w:pStyle w:val="ListParagraph"/>
        <w:numPr>
          <w:ilvl w:val="0"/>
          <w:numId w:val="6"/>
        </w:numPr>
        <w:rPr>
          <w:szCs w:val="28"/>
        </w:rPr>
      </w:pPr>
      <w:r w:rsidRPr="001565DE">
        <w:rPr>
          <w:szCs w:val="28"/>
        </w:rPr>
        <w:lastRenderedPageBreak/>
        <w:t>50% reduction of anaemia in women of reproductive age by 2025</w:t>
      </w:r>
    </w:p>
    <w:p w14:paraId="3EFBF22E" w14:textId="77777777" w:rsidR="00E06BA1" w:rsidRPr="001565DE" w:rsidRDefault="00E06BA1" w:rsidP="00E06BA1">
      <w:pPr>
        <w:pStyle w:val="ListParagraph"/>
        <w:numPr>
          <w:ilvl w:val="0"/>
          <w:numId w:val="6"/>
        </w:numPr>
        <w:rPr>
          <w:szCs w:val="28"/>
        </w:rPr>
      </w:pPr>
      <w:r w:rsidRPr="001565DE">
        <w:rPr>
          <w:szCs w:val="28"/>
        </w:rPr>
        <w:t>30% reduction of low birth weight by 2025</w:t>
      </w:r>
    </w:p>
    <w:p w14:paraId="6286AB78" w14:textId="77777777" w:rsidR="00E06BA1" w:rsidRPr="001565DE" w:rsidRDefault="00E06BA1" w:rsidP="00E06BA1">
      <w:pPr>
        <w:pStyle w:val="ListParagraph"/>
        <w:numPr>
          <w:ilvl w:val="0"/>
          <w:numId w:val="6"/>
        </w:numPr>
        <w:rPr>
          <w:szCs w:val="28"/>
        </w:rPr>
      </w:pPr>
      <w:r w:rsidRPr="001565DE">
        <w:rPr>
          <w:szCs w:val="28"/>
        </w:rPr>
        <w:t>No increase in childhood overweight by 2025</w:t>
      </w:r>
    </w:p>
    <w:p w14:paraId="636D15D9" w14:textId="77777777" w:rsidR="00E06BA1" w:rsidRPr="001565DE" w:rsidRDefault="00E06BA1" w:rsidP="00E06BA1">
      <w:pPr>
        <w:pStyle w:val="ListParagraph"/>
        <w:numPr>
          <w:ilvl w:val="0"/>
          <w:numId w:val="6"/>
        </w:numPr>
        <w:rPr>
          <w:szCs w:val="28"/>
        </w:rPr>
      </w:pPr>
      <w:r w:rsidRPr="001565DE">
        <w:rPr>
          <w:szCs w:val="28"/>
        </w:rPr>
        <w:t xml:space="preserve">Increase exclusive breastfeeding rates in the first six months up to at least 50% by 2025 </w:t>
      </w:r>
    </w:p>
    <w:p w14:paraId="6AEC1E50" w14:textId="77777777" w:rsidR="00E06BA1" w:rsidRPr="001565DE" w:rsidRDefault="00E06BA1" w:rsidP="00E06BA1">
      <w:pPr>
        <w:pStyle w:val="ListParagraph"/>
        <w:numPr>
          <w:ilvl w:val="0"/>
          <w:numId w:val="6"/>
        </w:numPr>
        <w:rPr>
          <w:szCs w:val="28"/>
        </w:rPr>
      </w:pPr>
      <w:r w:rsidRPr="001565DE">
        <w:rPr>
          <w:szCs w:val="28"/>
        </w:rPr>
        <w:t>Reduce and maintain childhood wasting to less than 5% by 2025</w:t>
      </w:r>
    </w:p>
    <w:p w14:paraId="7F53E642" w14:textId="77777777" w:rsidR="00E06BA1" w:rsidRPr="001565DE" w:rsidRDefault="00E06BA1" w:rsidP="00E06BA1">
      <w:pPr>
        <w:ind w:left="426"/>
        <w:rPr>
          <w:szCs w:val="28"/>
        </w:rPr>
      </w:pPr>
    </w:p>
    <w:p w14:paraId="50B57447" w14:textId="77777777" w:rsidR="00E06BA1" w:rsidRPr="001565DE" w:rsidRDefault="00E06BA1" w:rsidP="00E06BA1">
      <w:pPr>
        <w:rPr>
          <w:szCs w:val="28"/>
        </w:rPr>
      </w:pPr>
      <w:r w:rsidRPr="001565DE">
        <w:rPr>
          <w:szCs w:val="28"/>
        </w:rPr>
        <w:t>It also aligns to the commitments made by the 66</w:t>
      </w:r>
      <w:r w:rsidRPr="001565DE">
        <w:rPr>
          <w:szCs w:val="28"/>
          <w:vertAlign w:val="superscript"/>
        </w:rPr>
        <w:t>th</w:t>
      </w:r>
      <w:r w:rsidRPr="001565DE">
        <w:rPr>
          <w:szCs w:val="28"/>
        </w:rPr>
        <w:t xml:space="preserve"> WHA to reduce deaths from NCDs by 25% by 2025, reduce salt intake by 30% and halt the increase in obesity prevalence in adolescents and adults.</w:t>
      </w:r>
    </w:p>
    <w:p w14:paraId="5C3A9CD6" w14:textId="77777777" w:rsidR="00FD19A6" w:rsidRDefault="00FD19A6">
      <w:pPr>
        <w:tabs>
          <w:tab w:val="left" w:pos="426"/>
        </w:tabs>
        <w:rPr>
          <w:szCs w:val="28"/>
        </w:rPr>
      </w:pPr>
    </w:p>
    <w:p w14:paraId="4F9F9DCD" w14:textId="77777777" w:rsidR="00005676" w:rsidRPr="00891F97" w:rsidRDefault="007E1144">
      <w:pPr>
        <w:tabs>
          <w:tab w:val="left" w:pos="426"/>
        </w:tabs>
        <w:rPr>
          <w:szCs w:val="28"/>
        </w:rPr>
      </w:pPr>
      <w:r w:rsidRPr="00891F97">
        <w:rPr>
          <w:szCs w:val="28"/>
        </w:rPr>
        <w:t xml:space="preserve">This FFA </w:t>
      </w:r>
      <w:r w:rsidR="00590082" w:rsidRPr="00891F97">
        <w:rPr>
          <w:szCs w:val="28"/>
        </w:rPr>
        <w:t xml:space="preserve">provides the technical </w:t>
      </w:r>
      <w:r w:rsidR="006C0542" w:rsidRPr="00891F97">
        <w:rPr>
          <w:szCs w:val="28"/>
        </w:rPr>
        <w:t xml:space="preserve">basis </w:t>
      </w:r>
      <w:r w:rsidR="00590082" w:rsidRPr="00891F97">
        <w:rPr>
          <w:szCs w:val="28"/>
        </w:rPr>
        <w:t xml:space="preserve">for </w:t>
      </w:r>
      <w:r w:rsidR="006C0542" w:rsidRPr="00891F97">
        <w:rPr>
          <w:szCs w:val="28"/>
        </w:rPr>
        <w:t xml:space="preserve">adopting major policy guidelines and strategies and for </w:t>
      </w:r>
      <w:r w:rsidR="00590082" w:rsidRPr="00891F97">
        <w:rPr>
          <w:szCs w:val="28"/>
        </w:rPr>
        <w:t xml:space="preserve">developing and updating national plans of action and investments to improve nutrition. </w:t>
      </w:r>
      <w:r w:rsidR="006C0542" w:rsidRPr="00891F97">
        <w:rPr>
          <w:szCs w:val="28"/>
        </w:rPr>
        <w:t>It offers guidelines on how to implement the Rome Declaration on Nutrition for governments, acting in partnership with civil society organizations (CSOs) and grassroots movements, farmer</w:t>
      </w:r>
      <w:r w:rsidR="006C1DF5" w:rsidRPr="00891F97">
        <w:rPr>
          <w:szCs w:val="28"/>
        </w:rPr>
        <w:t>s,</w:t>
      </w:r>
      <w:r w:rsidR="006C0542" w:rsidRPr="00891F97">
        <w:rPr>
          <w:szCs w:val="28"/>
        </w:rPr>
        <w:t xml:space="preserve"> consumer groups</w:t>
      </w:r>
      <w:r w:rsidR="006C1DF5" w:rsidRPr="00891F97">
        <w:rPr>
          <w:szCs w:val="28"/>
        </w:rPr>
        <w:t>,</w:t>
      </w:r>
      <w:r w:rsidR="006C0542" w:rsidRPr="00891F97">
        <w:rPr>
          <w:szCs w:val="28"/>
        </w:rPr>
        <w:t xml:space="preserve"> the private sector, the research community, local communities, families and households, with the assistance of the international community, including international organizations and multilateral financing institutions.</w:t>
      </w:r>
      <w:r w:rsidR="00A05201" w:rsidRPr="00891F97">
        <w:rPr>
          <w:szCs w:val="28"/>
        </w:rPr>
        <w:t xml:space="preserve"> </w:t>
      </w:r>
    </w:p>
    <w:p w14:paraId="39759611" w14:textId="77777777" w:rsidR="00005676" w:rsidRPr="00891F97" w:rsidRDefault="00005676">
      <w:pPr>
        <w:rPr>
          <w:szCs w:val="28"/>
        </w:rPr>
      </w:pPr>
    </w:p>
    <w:p w14:paraId="6F0AE6C9" w14:textId="77777777" w:rsidR="004B1592" w:rsidRPr="00891F97" w:rsidRDefault="007E1144">
      <w:pPr>
        <w:tabs>
          <w:tab w:val="left" w:pos="426"/>
        </w:tabs>
        <w:rPr>
          <w:szCs w:val="28"/>
        </w:rPr>
      </w:pPr>
      <w:r w:rsidRPr="00891F97">
        <w:rPr>
          <w:szCs w:val="28"/>
        </w:rPr>
        <w:t>R</w:t>
      </w:r>
      <w:r w:rsidR="00005676" w:rsidRPr="00891F97">
        <w:rPr>
          <w:szCs w:val="28"/>
        </w:rPr>
        <w:t>esources, needs and problems vary among and within countries and regions of the world. Therefore, the situation in each country needs to be assessed in order to set appropriate priorities for formulating specific national, plans of action, giving tangible expression to policy-level commitments to improve the nutritional wellbeing of the population. This entail</w:t>
      </w:r>
      <w:r w:rsidR="006C1DF5" w:rsidRPr="00891F97">
        <w:rPr>
          <w:szCs w:val="28"/>
        </w:rPr>
        <w:t>s</w:t>
      </w:r>
      <w:r w:rsidR="00005676" w:rsidRPr="00891F97">
        <w:rPr>
          <w:szCs w:val="28"/>
        </w:rPr>
        <w:t xml:space="preserve"> considering nutritional impacts in overall development plans and of all relevant sector development policies and plans. </w:t>
      </w:r>
    </w:p>
    <w:p w14:paraId="10449A58" w14:textId="77777777" w:rsidR="00843163" w:rsidRPr="00891F97" w:rsidRDefault="008B52FA" w:rsidP="005E0186">
      <w:pPr>
        <w:pStyle w:val="Heading1"/>
      </w:pPr>
      <w:bookmarkStart w:id="7" w:name="_Toc393308960"/>
      <w:r w:rsidRPr="00891F97">
        <w:t>INSTITUTIONAL MECHANISMS</w:t>
      </w:r>
      <w:r w:rsidR="0082360A" w:rsidRPr="00891F97">
        <w:t xml:space="preserve"> </w:t>
      </w:r>
      <w:r w:rsidR="007E1144" w:rsidRPr="00891F97">
        <w:t xml:space="preserve">TO IMPROVE </w:t>
      </w:r>
      <w:r w:rsidR="0082360A" w:rsidRPr="00891F97">
        <w:t>NUTRITION</w:t>
      </w:r>
      <w:bookmarkEnd w:id="7"/>
    </w:p>
    <w:p w14:paraId="32E1D60C" w14:textId="77777777" w:rsidR="0037268C" w:rsidRPr="00891F97" w:rsidRDefault="0037268C" w:rsidP="00A05201">
      <w:pPr>
        <w:pStyle w:val="Heading2"/>
        <w:rPr>
          <w:szCs w:val="28"/>
        </w:rPr>
      </w:pPr>
      <w:bookmarkStart w:id="8" w:name="_Toc393308961"/>
      <w:r w:rsidRPr="00891F97">
        <w:rPr>
          <w:szCs w:val="28"/>
        </w:rPr>
        <w:t>Enabling environments</w:t>
      </w:r>
      <w:bookmarkEnd w:id="8"/>
    </w:p>
    <w:p w14:paraId="1CDD470E" w14:textId="77777777" w:rsidR="00CC23C3" w:rsidRPr="00891F97" w:rsidRDefault="00CC23C3" w:rsidP="00A05201">
      <w:pPr>
        <w:tabs>
          <w:tab w:val="left" w:pos="426"/>
        </w:tabs>
        <w:rPr>
          <w:szCs w:val="28"/>
        </w:rPr>
      </w:pPr>
    </w:p>
    <w:p w14:paraId="6FFB9C81" w14:textId="6FAD57A1" w:rsidR="00FE77A9" w:rsidRPr="00891F97" w:rsidRDefault="007E1144" w:rsidP="00D13DF8">
      <w:pPr>
        <w:rPr>
          <w:szCs w:val="28"/>
        </w:rPr>
      </w:pPr>
      <w:r w:rsidRPr="00891F97">
        <w:rPr>
          <w:szCs w:val="28"/>
        </w:rPr>
        <w:t xml:space="preserve">At </w:t>
      </w:r>
      <w:ins w:id="9" w:author="Robert Vos (ESP)" w:date="2014-08-13T08:25:00Z">
        <w:r w:rsidR="00CE0D5A">
          <w:rPr>
            <w:szCs w:val="28"/>
          </w:rPr>
          <w:t xml:space="preserve">the </w:t>
        </w:r>
      </w:ins>
      <w:r w:rsidRPr="00891F97">
        <w:rPr>
          <w:szCs w:val="28"/>
        </w:rPr>
        <w:t>national level, c</w:t>
      </w:r>
      <w:r w:rsidR="00134739" w:rsidRPr="00891F97">
        <w:rPr>
          <w:szCs w:val="28"/>
        </w:rPr>
        <w:t>reating an enabling environment to fight malnutrition in all its forms, includ</w:t>
      </w:r>
      <w:r w:rsidR="002E0AE8" w:rsidRPr="00891F97">
        <w:rPr>
          <w:szCs w:val="28"/>
        </w:rPr>
        <w:t>ing</w:t>
      </w:r>
      <w:r w:rsidR="00134739" w:rsidRPr="00891F97">
        <w:rPr>
          <w:szCs w:val="28"/>
        </w:rPr>
        <w:t xml:space="preserve"> better governance of food and related systems, political, economic and social stability</w:t>
      </w:r>
      <w:r w:rsidR="002E0AE8" w:rsidRPr="00891F97">
        <w:rPr>
          <w:szCs w:val="28"/>
        </w:rPr>
        <w:t>, and</w:t>
      </w:r>
      <w:r w:rsidR="00134739" w:rsidRPr="00891F97">
        <w:rPr>
          <w:szCs w:val="28"/>
        </w:rPr>
        <w:t xml:space="preserve"> an enabling policy environment</w:t>
      </w:r>
      <w:r w:rsidR="00F20E96" w:rsidRPr="00891F97">
        <w:rPr>
          <w:szCs w:val="28"/>
        </w:rPr>
        <w:t xml:space="preserve">, </w:t>
      </w:r>
      <w:ins w:id="10" w:author="Robert Vos (ESP)" w:date="2014-08-13T08:25:00Z">
        <w:r w:rsidR="00CE0D5A">
          <w:rPr>
            <w:szCs w:val="28"/>
          </w:rPr>
          <w:t xml:space="preserve">would </w:t>
        </w:r>
      </w:ins>
      <w:ins w:id="11" w:author="Robert Vos (ESP)" w:date="2014-08-13T08:26:00Z">
        <w:r w:rsidR="00CE0D5A">
          <w:rPr>
            <w:szCs w:val="28"/>
          </w:rPr>
          <w:t>require</w:t>
        </w:r>
      </w:ins>
      <w:del w:id="12" w:author="Robert Vos (ESP)" w:date="2014-08-13T08:26:00Z">
        <w:r w:rsidR="00134739" w:rsidRPr="00891F97" w:rsidDel="00CE0D5A">
          <w:rPr>
            <w:szCs w:val="28"/>
          </w:rPr>
          <w:delText>entail</w:delText>
        </w:r>
      </w:del>
      <w:del w:id="13" w:author="Robert Vos (ESP)" w:date="2014-08-13T08:25:00Z">
        <w:r w:rsidR="00F20E96" w:rsidRPr="00891F97" w:rsidDel="00CE0D5A">
          <w:rPr>
            <w:szCs w:val="28"/>
          </w:rPr>
          <w:delText>s</w:delText>
        </w:r>
      </w:del>
      <w:r w:rsidR="00134739" w:rsidRPr="00891F97">
        <w:rPr>
          <w:szCs w:val="28"/>
        </w:rPr>
        <w:t xml:space="preserve"> </w:t>
      </w:r>
      <w:ins w:id="14" w:author="Robert Vos (ESP)" w:date="2014-08-13T08:27:00Z">
        <w:r w:rsidR="00CE0D5A">
          <w:rPr>
            <w:szCs w:val="28"/>
          </w:rPr>
          <w:t xml:space="preserve">fulfilling </w:t>
        </w:r>
      </w:ins>
      <w:r w:rsidR="00134739" w:rsidRPr="00891F97">
        <w:rPr>
          <w:szCs w:val="28"/>
        </w:rPr>
        <w:t xml:space="preserve">four </w:t>
      </w:r>
      <w:ins w:id="15" w:author="Robert Vos (ESP)" w:date="2014-08-13T08:26:00Z">
        <w:r w:rsidR="00CE0D5A">
          <w:rPr>
            <w:szCs w:val="28"/>
          </w:rPr>
          <w:t>basic conditions</w:t>
        </w:r>
      </w:ins>
      <w:del w:id="16" w:author="Robert Vos (ESP)" w:date="2014-08-13T08:26:00Z">
        <w:r w:rsidR="00134739" w:rsidRPr="00891F97" w:rsidDel="00CE0D5A">
          <w:rPr>
            <w:szCs w:val="28"/>
          </w:rPr>
          <w:delText>key elements</w:delText>
        </w:r>
      </w:del>
      <w:r w:rsidR="00134739" w:rsidRPr="00891F97">
        <w:rPr>
          <w:szCs w:val="28"/>
        </w:rPr>
        <w:t>:</w:t>
      </w:r>
      <w:r w:rsidR="00FE77A9" w:rsidRPr="00891F97">
        <w:rPr>
          <w:szCs w:val="28"/>
        </w:rPr>
        <w:t xml:space="preserve"> 1. </w:t>
      </w:r>
      <w:bookmarkStart w:id="17" w:name="_Toc393308962"/>
      <w:ins w:id="18" w:author="Robert Vos (ESP)" w:date="2014-08-13T08:25:00Z">
        <w:r w:rsidR="00CE0D5A">
          <w:rPr>
            <w:szCs w:val="28"/>
          </w:rPr>
          <w:t>p</w:t>
        </w:r>
      </w:ins>
      <w:del w:id="19" w:author="Robert Vos (ESP)" w:date="2014-08-13T08:25:00Z">
        <w:r w:rsidR="00134739" w:rsidRPr="00891F97" w:rsidDel="00CE0D5A">
          <w:rPr>
            <w:szCs w:val="28"/>
          </w:rPr>
          <w:delText>P</w:delText>
        </w:r>
      </w:del>
      <w:r w:rsidR="00134739" w:rsidRPr="00891F97">
        <w:rPr>
          <w:szCs w:val="28"/>
        </w:rPr>
        <w:t xml:space="preserve">olitical will and commitment to </w:t>
      </w:r>
      <w:r w:rsidR="002E0AE8" w:rsidRPr="00891F97">
        <w:rPr>
          <w:szCs w:val="28"/>
        </w:rPr>
        <w:t>ensure</w:t>
      </w:r>
      <w:r w:rsidR="00134739" w:rsidRPr="00891F97">
        <w:rPr>
          <w:szCs w:val="28"/>
        </w:rPr>
        <w:t xml:space="preserve"> inclusive</w:t>
      </w:r>
      <w:r w:rsidR="00655942" w:rsidRPr="00891F97">
        <w:rPr>
          <w:szCs w:val="28"/>
        </w:rPr>
        <w:t xml:space="preserve"> nutrition-enhancing approach</w:t>
      </w:r>
      <w:r w:rsidR="002B6CEC" w:rsidRPr="00891F97">
        <w:rPr>
          <w:szCs w:val="28"/>
        </w:rPr>
        <w:t>es</w:t>
      </w:r>
      <w:bookmarkEnd w:id="17"/>
      <w:r w:rsidR="00FE77A9" w:rsidRPr="00891F97">
        <w:rPr>
          <w:szCs w:val="28"/>
        </w:rPr>
        <w:t xml:space="preserve">, 2. </w:t>
      </w:r>
      <w:bookmarkStart w:id="20" w:name="_Toc393308963"/>
      <w:ins w:id="21" w:author="Robert Vos (ESP)" w:date="2014-08-13T08:25:00Z">
        <w:r w:rsidR="00CE0D5A">
          <w:rPr>
            <w:szCs w:val="28"/>
          </w:rPr>
          <w:t>l</w:t>
        </w:r>
      </w:ins>
      <w:del w:id="22" w:author="Robert Vos (ESP)" w:date="2014-08-13T08:25:00Z">
        <w:r w:rsidR="00134739" w:rsidRPr="00891F97" w:rsidDel="00CE0D5A">
          <w:rPr>
            <w:szCs w:val="28"/>
          </w:rPr>
          <w:delText>L</w:delText>
        </w:r>
      </w:del>
      <w:r w:rsidR="00134739" w:rsidRPr="00891F97">
        <w:rPr>
          <w:szCs w:val="28"/>
        </w:rPr>
        <w:t>eadership for progress on nutrition at all levels</w:t>
      </w:r>
      <w:bookmarkEnd w:id="20"/>
      <w:r w:rsidR="00FE77A9" w:rsidRPr="00891F97">
        <w:rPr>
          <w:szCs w:val="28"/>
        </w:rPr>
        <w:t xml:space="preserve">, 3. </w:t>
      </w:r>
      <w:bookmarkStart w:id="23" w:name="_Toc393308964"/>
      <w:ins w:id="24" w:author="Robert Vos (ESP)" w:date="2014-08-13T08:25:00Z">
        <w:r w:rsidR="00CE0D5A">
          <w:rPr>
            <w:szCs w:val="28"/>
          </w:rPr>
          <w:t>k</w:t>
        </w:r>
      </w:ins>
      <w:del w:id="25" w:author="Robert Vos (ESP)" w:date="2014-08-13T08:25:00Z">
        <w:r w:rsidR="00134739" w:rsidRPr="00891F97" w:rsidDel="00CE0D5A">
          <w:rPr>
            <w:szCs w:val="28"/>
          </w:rPr>
          <w:delText>K</w:delText>
        </w:r>
      </w:del>
      <w:r w:rsidR="00134739" w:rsidRPr="00891F97">
        <w:rPr>
          <w:szCs w:val="28"/>
        </w:rPr>
        <w:t>nowledge and evidence-based strat</w:t>
      </w:r>
      <w:r w:rsidR="00655942" w:rsidRPr="00891F97">
        <w:rPr>
          <w:szCs w:val="28"/>
        </w:rPr>
        <w:t>egies, policies and programmes</w:t>
      </w:r>
      <w:bookmarkEnd w:id="23"/>
      <w:r w:rsidR="00FE77A9" w:rsidRPr="00891F97">
        <w:rPr>
          <w:szCs w:val="28"/>
        </w:rPr>
        <w:t xml:space="preserve">, and 4. </w:t>
      </w:r>
      <w:bookmarkStart w:id="26" w:name="_Toc393308965"/>
      <w:ins w:id="27" w:author="Robert Vos (ESP)" w:date="2014-08-13T08:26:00Z">
        <w:r w:rsidR="00CE0D5A">
          <w:rPr>
            <w:szCs w:val="28"/>
          </w:rPr>
          <w:t>e</w:t>
        </w:r>
      </w:ins>
      <w:del w:id="28" w:author="Robert Vos (ESP)" w:date="2014-08-13T08:26:00Z">
        <w:r w:rsidR="00655942" w:rsidRPr="00891F97" w:rsidDel="00CE0D5A">
          <w:rPr>
            <w:szCs w:val="28"/>
          </w:rPr>
          <w:delText>E</w:delText>
        </w:r>
      </w:del>
      <w:r w:rsidR="00134739" w:rsidRPr="00891F97">
        <w:rPr>
          <w:szCs w:val="28"/>
        </w:rPr>
        <w:t>nhanced</w:t>
      </w:r>
      <w:r w:rsidR="002E0AE8" w:rsidRPr="00891F97">
        <w:rPr>
          <w:szCs w:val="28"/>
        </w:rPr>
        <w:t>,</w:t>
      </w:r>
      <w:r w:rsidR="00134739" w:rsidRPr="00891F97">
        <w:rPr>
          <w:szCs w:val="28"/>
        </w:rPr>
        <w:t xml:space="preserve"> strong and sustained capacities for effective action</w:t>
      </w:r>
      <w:bookmarkEnd w:id="26"/>
      <w:r w:rsidR="00FE77A9" w:rsidRPr="00891F97">
        <w:rPr>
          <w:szCs w:val="28"/>
        </w:rPr>
        <w:t xml:space="preserve">. </w:t>
      </w:r>
    </w:p>
    <w:p w14:paraId="22AFF873" w14:textId="77777777" w:rsidR="009E4916" w:rsidRPr="00891F97" w:rsidRDefault="00134739" w:rsidP="00872790">
      <w:pPr>
        <w:pStyle w:val="Heading2"/>
        <w:rPr>
          <w:szCs w:val="28"/>
        </w:rPr>
      </w:pPr>
      <w:r w:rsidRPr="00891F97">
        <w:rPr>
          <w:szCs w:val="28"/>
        </w:rPr>
        <w:t xml:space="preserve"> </w:t>
      </w:r>
      <w:bookmarkStart w:id="29" w:name="_Toc393308966"/>
      <w:r w:rsidR="00602974" w:rsidRPr="00891F97">
        <w:rPr>
          <w:szCs w:val="28"/>
        </w:rPr>
        <w:t xml:space="preserve">Better governance </w:t>
      </w:r>
      <w:r w:rsidR="009E4916" w:rsidRPr="00891F97">
        <w:rPr>
          <w:szCs w:val="28"/>
        </w:rPr>
        <w:t xml:space="preserve">for </w:t>
      </w:r>
      <w:r w:rsidR="00602974" w:rsidRPr="00891F97">
        <w:rPr>
          <w:szCs w:val="28"/>
        </w:rPr>
        <w:t>nutrition</w:t>
      </w:r>
      <w:bookmarkEnd w:id="29"/>
      <w:del w:id="30" w:author="Robert Vos (ESP)" w:date="2014-08-13T08:27:00Z">
        <w:r w:rsidR="00602974" w:rsidRPr="00891F97" w:rsidDel="00CE0D5A">
          <w:rPr>
            <w:szCs w:val="28"/>
          </w:rPr>
          <w:delText xml:space="preserve"> </w:delText>
        </w:r>
      </w:del>
    </w:p>
    <w:p w14:paraId="53DB29B8" w14:textId="77777777" w:rsidR="00EC5404" w:rsidRPr="00891F97" w:rsidRDefault="00EC5404" w:rsidP="00A05201">
      <w:pPr>
        <w:rPr>
          <w:szCs w:val="28"/>
        </w:rPr>
      </w:pPr>
    </w:p>
    <w:p w14:paraId="19DC5ECC" w14:textId="77777777" w:rsidR="00EC5404" w:rsidRPr="00891F97" w:rsidRDefault="00010682" w:rsidP="00D13DF8">
      <w:pPr>
        <w:jc w:val="both"/>
        <w:rPr>
          <w:szCs w:val="28"/>
        </w:rPr>
      </w:pPr>
      <w:r w:rsidRPr="00891F97">
        <w:rPr>
          <w:szCs w:val="28"/>
        </w:rPr>
        <w:t xml:space="preserve">Six elements are particularly important for </w:t>
      </w:r>
      <w:r w:rsidR="004238D8" w:rsidRPr="00891F97">
        <w:rPr>
          <w:szCs w:val="28"/>
        </w:rPr>
        <w:t>improving</w:t>
      </w:r>
      <w:r w:rsidRPr="00891F97">
        <w:rPr>
          <w:szCs w:val="28"/>
        </w:rPr>
        <w:t xml:space="preserve"> governance of food and related systems to improve nutrition.</w:t>
      </w:r>
    </w:p>
    <w:p w14:paraId="362D819D" w14:textId="77777777" w:rsidR="00693A0B" w:rsidRPr="00891F97" w:rsidRDefault="004238D8" w:rsidP="00283715">
      <w:pPr>
        <w:pStyle w:val="Nonnumberedheading"/>
        <w:ind w:left="720"/>
        <w:rPr>
          <w:szCs w:val="28"/>
        </w:rPr>
      </w:pPr>
      <w:bookmarkStart w:id="31" w:name="_Toc393308967"/>
      <w:r w:rsidRPr="00891F97">
        <w:rPr>
          <w:szCs w:val="28"/>
        </w:rPr>
        <w:t>C</w:t>
      </w:r>
      <w:r w:rsidR="00602974" w:rsidRPr="00891F97">
        <w:rPr>
          <w:szCs w:val="28"/>
        </w:rPr>
        <w:t xml:space="preserve">oherent </w:t>
      </w:r>
      <w:r w:rsidRPr="00891F97">
        <w:rPr>
          <w:szCs w:val="28"/>
        </w:rPr>
        <w:t xml:space="preserve">government-endorsed </w:t>
      </w:r>
      <w:r w:rsidR="00CC23C3" w:rsidRPr="00891F97">
        <w:rPr>
          <w:szCs w:val="28"/>
        </w:rPr>
        <w:t>policies with explicit targets and situation-specific strategies</w:t>
      </w:r>
      <w:bookmarkEnd w:id="31"/>
      <w:r w:rsidR="008F3FE3" w:rsidRPr="00891F97">
        <w:rPr>
          <w:szCs w:val="28"/>
        </w:rPr>
        <w:t xml:space="preserve"> </w:t>
      </w:r>
    </w:p>
    <w:p w14:paraId="0AD24525" w14:textId="09D27CD5" w:rsidR="008B52FA" w:rsidRPr="00397A68" w:rsidRDefault="008B52FA" w:rsidP="00283715">
      <w:pPr>
        <w:ind w:left="720"/>
        <w:rPr>
          <w:szCs w:val="28"/>
        </w:rPr>
      </w:pPr>
      <w:r w:rsidRPr="00891F97">
        <w:rPr>
          <w:szCs w:val="28"/>
        </w:rPr>
        <w:t xml:space="preserve">Given the multiple causes of malnutrition, </w:t>
      </w:r>
      <w:r w:rsidR="00CA1B46" w:rsidRPr="00891F97">
        <w:rPr>
          <w:szCs w:val="28"/>
        </w:rPr>
        <w:t xml:space="preserve">its </w:t>
      </w:r>
      <w:r w:rsidRPr="00891F97">
        <w:rPr>
          <w:szCs w:val="28"/>
        </w:rPr>
        <w:t>many underlying determinants and the significance of the overall policy context</w:t>
      </w:r>
      <w:r w:rsidR="009962F3" w:rsidRPr="00891F97">
        <w:rPr>
          <w:szCs w:val="28"/>
        </w:rPr>
        <w:t>,</w:t>
      </w:r>
      <w:r w:rsidRPr="00891F97">
        <w:rPr>
          <w:szCs w:val="28"/>
        </w:rPr>
        <w:t xml:space="preserve"> national governance </w:t>
      </w:r>
      <w:r w:rsidR="00CA1B46" w:rsidRPr="00891F97">
        <w:rPr>
          <w:szCs w:val="28"/>
        </w:rPr>
        <w:t xml:space="preserve">should </w:t>
      </w:r>
      <w:r w:rsidRPr="00891F97">
        <w:rPr>
          <w:szCs w:val="28"/>
        </w:rPr>
        <w:t>establis</w:t>
      </w:r>
      <w:r w:rsidR="00602974" w:rsidRPr="00891F97">
        <w:rPr>
          <w:szCs w:val="28"/>
        </w:rPr>
        <w:t>h</w:t>
      </w:r>
      <w:r w:rsidRPr="00891F97">
        <w:rPr>
          <w:szCs w:val="28"/>
        </w:rPr>
        <w:t xml:space="preserve"> policies t</w:t>
      </w:r>
      <w:r w:rsidR="00CA1B46" w:rsidRPr="00891F97">
        <w:rPr>
          <w:szCs w:val="28"/>
        </w:rPr>
        <w:t>o</w:t>
      </w:r>
      <w:r w:rsidRPr="00891F97">
        <w:rPr>
          <w:szCs w:val="28"/>
        </w:rPr>
        <w:t xml:space="preserve"> encourage nutrition justice, and to </w:t>
      </w:r>
      <w:r w:rsidR="002B6CEC" w:rsidRPr="00891F97">
        <w:rPr>
          <w:szCs w:val="28"/>
        </w:rPr>
        <w:t xml:space="preserve">incentivize </w:t>
      </w:r>
      <w:r w:rsidRPr="00891F97">
        <w:rPr>
          <w:szCs w:val="28"/>
        </w:rPr>
        <w:t xml:space="preserve">actions </w:t>
      </w:r>
      <w:r w:rsidR="00772B99" w:rsidRPr="00891F97">
        <w:rPr>
          <w:szCs w:val="28"/>
        </w:rPr>
        <w:t xml:space="preserve">to adequately </w:t>
      </w:r>
      <w:r w:rsidRPr="00891F97">
        <w:rPr>
          <w:szCs w:val="28"/>
        </w:rPr>
        <w:t xml:space="preserve">address the causes and underlying determinants of </w:t>
      </w:r>
      <w:r w:rsidR="00772B99" w:rsidRPr="00891F97">
        <w:rPr>
          <w:szCs w:val="28"/>
        </w:rPr>
        <w:t>mal</w:t>
      </w:r>
      <w:r w:rsidRPr="00891F97">
        <w:rPr>
          <w:szCs w:val="28"/>
        </w:rPr>
        <w:t xml:space="preserve">nutrition relevant </w:t>
      </w:r>
      <w:r w:rsidR="004238D8" w:rsidRPr="00891F97">
        <w:rPr>
          <w:szCs w:val="28"/>
        </w:rPr>
        <w:t xml:space="preserve">for </w:t>
      </w:r>
      <w:r w:rsidRPr="00891F97">
        <w:rPr>
          <w:szCs w:val="28"/>
        </w:rPr>
        <w:t>different communities</w:t>
      </w:r>
      <w:ins w:id="32" w:author="Kae Mihara (ESP)" w:date="2014-08-07T10:11:00Z">
        <w:r w:rsidR="00077526">
          <w:rPr>
            <w:rFonts w:eastAsiaTheme="minorEastAsia" w:hint="eastAsia"/>
            <w:szCs w:val="28"/>
            <w:lang w:eastAsia="ja-JP"/>
          </w:rPr>
          <w:t xml:space="preserve"> and </w:t>
        </w:r>
        <w:r w:rsidR="00077526">
          <w:rPr>
            <w:rFonts w:eastAsiaTheme="minorEastAsia" w:hint="eastAsia"/>
            <w:szCs w:val="28"/>
            <w:lang w:eastAsia="ja-JP"/>
          </w:rPr>
          <w:lastRenderedPageBreak/>
          <w:t>individuals</w:t>
        </w:r>
      </w:ins>
      <w:r w:rsidRPr="00891F97">
        <w:rPr>
          <w:szCs w:val="28"/>
        </w:rPr>
        <w:t>.</w:t>
      </w:r>
      <w:r w:rsidR="008F3FE3" w:rsidRPr="00891F97">
        <w:rPr>
          <w:szCs w:val="28"/>
        </w:rPr>
        <w:t xml:space="preserve"> </w:t>
      </w:r>
      <w:r w:rsidRPr="00891F97">
        <w:rPr>
          <w:szCs w:val="28"/>
        </w:rPr>
        <w:t xml:space="preserve">Policies should include explicit </w:t>
      </w:r>
      <w:r w:rsidR="00772B99" w:rsidRPr="00891F97">
        <w:rPr>
          <w:szCs w:val="28"/>
        </w:rPr>
        <w:t xml:space="preserve">nutrition </w:t>
      </w:r>
      <w:r w:rsidRPr="00891F97">
        <w:rPr>
          <w:szCs w:val="28"/>
        </w:rPr>
        <w:t>targets.</w:t>
      </w:r>
      <w:r w:rsidR="008F3FE3" w:rsidRPr="00397A68">
        <w:rPr>
          <w:szCs w:val="28"/>
        </w:rPr>
        <w:t xml:space="preserve"> </w:t>
      </w:r>
      <w:r w:rsidR="007E1144" w:rsidRPr="00397A68">
        <w:rPr>
          <w:szCs w:val="28"/>
        </w:rPr>
        <w:t>The</w:t>
      </w:r>
      <w:r w:rsidR="007E1144" w:rsidRPr="000474C1">
        <w:rPr>
          <w:szCs w:val="28"/>
        </w:rPr>
        <w:t xml:space="preserve"> development of appropriate strategies should involve regular consultations among all implementing partners including consumer groups, </w:t>
      </w:r>
      <w:ins w:id="33" w:author="Kae Mihara (ESP)" w:date="2014-08-07T10:15:00Z">
        <w:r w:rsidR="00EE7565">
          <w:rPr>
            <w:rFonts w:eastAsiaTheme="minorEastAsia" w:hint="eastAsia"/>
            <w:szCs w:val="28"/>
            <w:lang w:eastAsia="ja-JP"/>
          </w:rPr>
          <w:t>women</w:t>
        </w:r>
        <w:r w:rsidR="00EE7565">
          <w:rPr>
            <w:rFonts w:eastAsiaTheme="minorEastAsia"/>
            <w:szCs w:val="28"/>
            <w:lang w:eastAsia="ja-JP"/>
          </w:rPr>
          <w:t>’</w:t>
        </w:r>
        <w:r w:rsidR="00EE7565">
          <w:rPr>
            <w:rFonts w:eastAsiaTheme="minorEastAsia" w:hint="eastAsia"/>
            <w:szCs w:val="28"/>
            <w:lang w:eastAsia="ja-JP"/>
          </w:rPr>
          <w:t xml:space="preserve">s </w:t>
        </w:r>
        <w:del w:id="34" w:author="Robert Vos (ESP)" w:date="2014-08-13T08:28:00Z">
          <w:r w:rsidR="00EE7565" w:rsidDel="00CE0D5A">
            <w:rPr>
              <w:rFonts w:eastAsiaTheme="minorEastAsia" w:hint="eastAsia"/>
              <w:szCs w:val="28"/>
              <w:lang w:eastAsia="ja-JP"/>
            </w:rPr>
            <w:delText xml:space="preserve">groups and </w:delText>
          </w:r>
        </w:del>
      </w:ins>
      <w:ins w:id="35" w:author="Kae Mihara (ESP)" w:date="2014-08-07T10:16:00Z">
        <w:del w:id="36" w:author="Robert Vos (ESP)" w:date="2014-08-13T08:28:00Z">
          <w:r w:rsidR="00EE7565" w:rsidDel="00CE0D5A">
            <w:rPr>
              <w:rFonts w:eastAsiaTheme="minorEastAsia" w:hint="eastAsia"/>
              <w:szCs w:val="28"/>
              <w:lang w:eastAsia="ja-JP"/>
            </w:rPr>
            <w:delText xml:space="preserve">other </w:delText>
          </w:r>
        </w:del>
      </w:ins>
      <w:ins w:id="37" w:author="Kae Mihara (ESP)" w:date="2014-08-07T10:15:00Z">
        <w:r w:rsidR="00EE7565">
          <w:rPr>
            <w:rFonts w:eastAsiaTheme="minorEastAsia" w:hint="eastAsia"/>
            <w:szCs w:val="28"/>
            <w:lang w:eastAsia="ja-JP"/>
          </w:rPr>
          <w:t xml:space="preserve">organizations working on the </w:t>
        </w:r>
      </w:ins>
      <w:ins w:id="38" w:author="Kae Mihara (ESP)" w:date="2014-08-07T10:36:00Z">
        <w:r w:rsidR="00807E6C">
          <w:rPr>
            <w:rFonts w:eastAsiaTheme="minorEastAsia" w:hint="eastAsia"/>
            <w:szCs w:val="28"/>
            <w:lang w:eastAsia="ja-JP"/>
          </w:rPr>
          <w:t>promotion</w:t>
        </w:r>
      </w:ins>
      <w:ins w:id="39" w:author="Kae Mihara (ESP)" w:date="2014-08-07T10:16:00Z">
        <w:r w:rsidR="00EE7565">
          <w:rPr>
            <w:rFonts w:eastAsiaTheme="minorEastAsia" w:hint="eastAsia"/>
            <w:szCs w:val="28"/>
            <w:lang w:eastAsia="ja-JP"/>
          </w:rPr>
          <w:t xml:space="preserve"> of </w:t>
        </w:r>
      </w:ins>
      <w:ins w:id="40" w:author="Ilaria Sisto" w:date="2014-08-09T12:25:00Z">
        <w:r w:rsidR="006B5462">
          <w:rPr>
            <w:rFonts w:eastAsiaTheme="minorEastAsia"/>
            <w:szCs w:val="28"/>
            <w:lang w:eastAsia="ja-JP"/>
          </w:rPr>
          <w:t>equal access to resources, services and opportunities for women</w:t>
        </w:r>
      </w:ins>
      <w:ins w:id="41" w:author="Ilaria Sisto" w:date="2014-08-09T12:26:00Z">
        <w:r w:rsidR="006B5462">
          <w:rPr>
            <w:rFonts w:eastAsiaTheme="minorEastAsia"/>
            <w:szCs w:val="28"/>
            <w:lang w:eastAsia="ja-JP"/>
          </w:rPr>
          <w:t xml:space="preserve">, </w:t>
        </w:r>
      </w:ins>
      <w:ins w:id="42" w:author="Kae Mihara (ESP)" w:date="2014-08-07T10:16:00Z">
        <w:del w:id="43" w:author="Ilaria Sisto" w:date="2014-08-09T12:26:00Z">
          <w:r w:rsidR="00EE7565" w:rsidDel="006B5462">
            <w:rPr>
              <w:rFonts w:eastAsiaTheme="minorEastAsia" w:hint="eastAsia"/>
              <w:szCs w:val="28"/>
              <w:lang w:eastAsia="ja-JP"/>
            </w:rPr>
            <w:delText xml:space="preserve">gender equality, </w:delText>
          </w:r>
        </w:del>
      </w:ins>
      <w:r w:rsidR="007E1144" w:rsidRPr="000474C1">
        <w:rPr>
          <w:szCs w:val="28"/>
        </w:rPr>
        <w:t>other civil society organizations; producers, proc</w:t>
      </w:r>
      <w:r w:rsidR="007E1144" w:rsidRPr="00891F97">
        <w:rPr>
          <w:szCs w:val="28"/>
        </w:rPr>
        <w:t xml:space="preserve">essors, distributors and retailers of food; businesses whose activities affect nutrition; professional nutritionists, research scientists; educators; employers and those responsible for social protection, safety nets and emergency relief. Strategies should </w:t>
      </w:r>
      <w:r w:rsidR="001D1C0C" w:rsidRPr="00891F97">
        <w:rPr>
          <w:szCs w:val="28"/>
        </w:rPr>
        <w:t xml:space="preserve">address people’s dietary </w:t>
      </w:r>
      <w:r w:rsidR="007E1144" w:rsidRPr="00891F97">
        <w:rPr>
          <w:szCs w:val="28"/>
        </w:rPr>
        <w:t>choice</w:t>
      </w:r>
      <w:r w:rsidR="001D1C0C" w:rsidRPr="00891F97">
        <w:rPr>
          <w:szCs w:val="28"/>
        </w:rPr>
        <w:t>s</w:t>
      </w:r>
      <w:r w:rsidR="007E1144" w:rsidRPr="00891F97">
        <w:rPr>
          <w:szCs w:val="28"/>
        </w:rPr>
        <w:t>,</w:t>
      </w:r>
      <w:r w:rsidR="007E1144" w:rsidRPr="00397A68">
        <w:rPr>
          <w:szCs w:val="28"/>
        </w:rPr>
        <w:t xml:space="preserve"> and the contexts in which these choices are made.</w:t>
      </w:r>
      <w:r w:rsidR="000901F9" w:rsidRPr="00397A68">
        <w:rPr>
          <w:szCs w:val="28"/>
        </w:rPr>
        <w:t xml:space="preserve"> </w:t>
      </w:r>
    </w:p>
    <w:p w14:paraId="3FB35F81" w14:textId="77777777" w:rsidR="00693A0B" w:rsidRPr="00891F97" w:rsidRDefault="00CC23C3" w:rsidP="00283715">
      <w:pPr>
        <w:pStyle w:val="Nonnumberedheading"/>
        <w:ind w:left="720"/>
        <w:rPr>
          <w:szCs w:val="28"/>
        </w:rPr>
      </w:pPr>
      <w:bookmarkStart w:id="44" w:name="_Toc393308968"/>
      <w:r w:rsidRPr="00891F97">
        <w:rPr>
          <w:szCs w:val="28"/>
        </w:rPr>
        <w:t>Institutional arrangements that encourage effective multi</w:t>
      </w:r>
      <w:r w:rsidR="002B6CEC" w:rsidRPr="00891F97">
        <w:rPr>
          <w:szCs w:val="28"/>
        </w:rPr>
        <w:t>-</w:t>
      </w:r>
      <w:r w:rsidRPr="00891F97">
        <w:rPr>
          <w:szCs w:val="28"/>
        </w:rPr>
        <w:t>sector working</w:t>
      </w:r>
      <w:bookmarkEnd w:id="44"/>
    </w:p>
    <w:p w14:paraId="5F63A124" w14:textId="048F88C5" w:rsidR="008B52FA" w:rsidRPr="00891F97" w:rsidRDefault="0057346D" w:rsidP="00283715">
      <w:pPr>
        <w:ind w:left="720"/>
        <w:rPr>
          <w:szCs w:val="28"/>
        </w:rPr>
      </w:pPr>
      <w:r w:rsidRPr="00891F97">
        <w:rPr>
          <w:szCs w:val="28"/>
        </w:rPr>
        <w:t>I</w:t>
      </w:r>
      <w:r w:rsidR="008B52FA" w:rsidRPr="00891F97">
        <w:rPr>
          <w:szCs w:val="28"/>
        </w:rPr>
        <w:t xml:space="preserve">nstitutional arrangements </w:t>
      </w:r>
      <w:r w:rsidRPr="00891F97">
        <w:rPr>
          <w:szCs w:val="28"/>
        </w:rPr>
        <w:t xml:space="preserve">should </w:t>
      </w:r>
      <w:r w:rsidR="00D265C2" w:rsidRPr="00891F97">
        <w:rPr>
          <w:szCs w:val="28"/>
        </w:rPr>
        <w:t>encourage effective multi</w:t>
      </w:r>
      <w:r w:rsidR="008E10ED" w:rsidRPr="00891F97">
        <w:rPr>
          <w:szCs w:val="28"/>
        </w:rPr>
        <w:t>-</w:t>
      </w:r>
      <w:r w:rsidR="008B52FA" w:rsidRPr="00891F97">
        <w:rPr>
          <w:szCs w:val="28"/>
        </w:rPr>
        <w:t xml:space="preserve">sector </w:t>
      </w:r>
      <w:r w:rsidRPr="00891F97">
        <w:rPr>
          <w:szCs w:val="28"/>
        </w:rPr>
        <w:t xml:space="preserve">coordination, cooperation and collaboration </w:t>
      </w:r>
      <w:r w:rsidR="008B52FA" w:rsidRPr="00891F97">
        <w:rPr>
          <w:szCs w:val="28"/>
        </w:rPr>
        <w:t>at national</w:t>
      </w:r>
      <w:r w:rsidR="004238D8" w:rsidRPr="00891F97">
        <w:rPr>
          <w:szCs w:val="28"/>
        </w:rPr>
        <w:t>, local</w:t>
      </w:r>
      <w:r w:rsidR="008B52FA" w:rsidRPr="00891F97">
        <w:rPr>
          <w:szCs w:val="28"/>
        </w:rPr>
        <w:t xml:space="preserve"> and </w:t>
      </w:r>
      <w:r w:rsidR="004238D8" w:rsidRPr="00891F97">
        <w:rPr>
          <w:szCs w:val="28"/>
        </w:rPr>
        <w:t>intermediate</w:t>
      </w:r>
      <w:r w:rsidR="008B52FA" w:rsidRPr="00891F97">
        <w:rPr>
          <w:szCs w:val="28"/>
        </w:rPr>
        <w:t xml:space="preserve"> levels, focus on ensuring equitable access to essential services</w:t>
      </w:r>
      <w:r w:rsidR="002B6CEC" w:rsidRPr="00891F97">
        <w:rPr>
          <w:szCs w:val="28"/>
        </w:rPr>
        <w:t xml:space="preserve"> to </w:t>
      </w:r>
      <w:r w:rsidR="008B52FA" w:rsidRPr="00891F97">
        <w:rPr>
          <w:szCs w:val="28"/>
        </w:rPr>
        <w:t xml:space="preserve">communities </w:t>
      </w:r>
      <w:ins w:id="45" w:author="Kae Mihara (ESP)" w:date="2014-08-07T10:19:00Z">
        <w:r w:rsidR="00BE09C0">
          <w:rPr>
            <w:rFonts w:eastAsiaTheme="minorEastAsia" w:hint="eastAsia"/>
            <w:szCs w:val="28"/>
            <w:lang w:eastAsia="ja-JP"/>
          </w:rPr>
          <w:t xml:space="preserve">and </w:t>
        </w:r>
      </w:ins>
      <w:ins w:id="46" w:author="Robert Vos (ESP)" w:date="2014-08-13T08:59:00Z">
        <w:r w:rsidR="0050692B">
          <w:rPr>
            <w:rFonts w:eastAsiaTheme="minorEastAsia"/>
            <w:szCs w:val="28"/>
            <w:lang w:eastAsia="ja-JP"/>
          </w:rPr>
          <w:t>households</w:t>
        </w:r>
      </w:ins>
      <w:ins w:id="47" w:author="Kae Mihara (ESP)" w:date="2014-08-07T10:19:00Z">
        <w:del w:id="48" w:author="Robert Vos (ESP)" w:date="2014-08-13T08:59:00Z">
          <w:r w:rsidR="00BE09C0" w:rsidDel="0050692B">
            <w:rPr>
              <w:rFonts w:eastAsiaTheme="minorEastAsia" w:hint="eastAsia"/>
              <w:szCs w:val="28"/>
              <w:lang w:eastAsia="ja-JP"/>
            </w:rPr>
            <w:delText>socio-economic groups</w:delText>
          </w:r>
        </w:del>
        <w:r w:rsidR="00BE09C0">
          <w:rPr>
            <w:rFonts w:eastAsiaTheme="minorEastAsia" w:hint="eastAsia"/>
            <w:szCs w:val="28"/>
            <w:lang w:eastAsia="ja-JP"/>
          </w:rPr>
          <w:t xml:space="preserve"> </w:t>
        </w:r>
      </w:ins>
      <w:r w:rsidR="008B52FA" w:rsidRPr="00891F97">
        <w:rPr>
          <w:szCs w:val="28"/>
        </w:rPr>
        <w:t xml:space="preserve">most vulnerable to malnutrition, and enable regular monitoring. </w:t>
      </w:r>
    </w:p>
    <w:p w14:paraId="0C29D4A6" w14:textId="77777777" w:rsidR="00693A0B" w:rsidRPr="00891F97" w:rsidRDefault="00CC23C3" w:rsidP="00283715">
      <w:pPr>
        <w:pStyle w:val="Nonnumberedheading"/>
        <w:ind w:left="720"/>
        <w:rPr>
          <w:szCs w:val="28"/>
        </w:rPr>
      </w:pPr>
      <w:bookmarkStart w:id="49" w:name="_Toc393308969"/>
      <w:r w:rsidRPr="00891F97">
        <w:rPr>
          <w:szCs w:val="28"/>
        </w:rPr>
        <w:t xml:space="preserve">Facilitation of effective implementation </w:t>
      </w:r>
      <w:r w:rsidR="000E214C" w:rsidRPr="00891F97">
        <w:rPr>
          <w:szCs w:val="28"/>
        </w:rPr>
        <w:t>at all levels</w:t>
      </w:r>
      <w:bookmarkEnd w:id="49"/>
    </w:p>
    <w:p w14:paraId="3BCF8D5E" w14:textId="77777777" w:rsidR="008B52FA" w:rsidRPr="00891F97" w:rsidRDefault="000E214C" w:rsidP="00283715">
      <w:pPr>
        <w:ind w:left="720"/>
        <w:rPr>
          <w:szCs w:val="28"/>
        </w:rPr>
      </w:pPr>
      <w:r w:rsidRPr="00891F97">
        <w:rPr>
          <w:szCs w:val="28"/>
        </w:rPr>
        <w:t>C</w:t>
      </w:r>
      <w:r w:rsidR="008B52FA" w:rsidRPr="00891F97">
        <w:rPr>
          <w:szCs w:val="28"/>
        </w:rPr>
        <w:t>oncerted effort</w:t>
      </w:r>
      <w:r w:rsidRPr="00891F97">
        <w:rPr>
          <w:szCs w:val="28"/>
        </w:rPr>
        <w:t>s</w:t>
      </w:r>
      <w:r w:rsidR="008B52FA" w:rsidRPr="00891F97">
        <w:rPr>
          <w:szCs w:val="28"/>
        </w:rPr>
        <w:t xml:space="preserve"> to encourage effective design, implementation and </w:t>
      </w:r>
      <w:r w:rsidRPr="00891F97">
        <w:rPr>
          <w:szCs w:val="28"/>
        </w:rPr>
        <w:t xml:space="preserve">monitoring </w:t>
      </w:r>
      <w:r w:rsidR="008B52FA" w:rsidRPr="00891F97">
        <w:rPr>
          <w:szCs w:val="28"/>
        </w:rPr>
        <w:t xml:space="preserve">of actions and </w:t>
      </w:r>
      <w:r w:rsidR="006C5ECD" w:rsidRPr="00891F97">
        <w:rPr>
          <w:szCs w:val="28"/>
        </w:rPr>
        <w:t>stakeholders</w:t>
      </w:r>
      <w:r w:rsidR="008B52FA" w:rsidRPr="00891F97">
        <w:rPr>
          <w:szCs w:val="28"/>
        </w:rPr>
        <w:t xml:space="preserve"> at local</w:t>
      </w:r>
      <w:r w:rsidRPr="00891F97">
        <w:rPr>
          <w:szCs w:val="28"/>
        </w:rPr>
        <w:t>, district and provincial</w:t>
      </w:r>
      <w:r w:rsidR="008B52FA" w:rsidRPr="00891F97">
        <w:rPr>
          <w:szCs w:val="28"/>
        </w:rPr>
        <w:t xml:space="preserve"> administrative level</w:t>
      </w:r>
      <w:r w:rsidRPr="00891F97">
        <w:rPr>
          <w:szCs w:val="28"/>
        </w:rPr>
        <w:t>s</w:t>
      </w:r>
      <w:r w:rsidR="008B52FA" w:rsidRPr="00891F97">
        <w:rPr>
          <w:szCs w:val="28"/>
        </w:rPr>
        <w:t>, accompanied by intensive social mobilization, advocacy and communications</w:t>
      </w:r>
      <w:r w:rsidR="006C5ECD" w:rsidRPr="00891F97">
        <w:rPr>
          <w:szCs w:val="28"/>
        </w:rPr>
        <w:t>,</w:t>
      </w:r>
      <w:r w:rsidR="008B52FA" w:rsidRPr="00891F97">
        <w:rPr>
          <w:szCs w:val="28"/>
        </w:rPr>
        <w:t xml:space="preserve"> </w:t>
      </w:r>
      <w:r w:rsidRPr="00891F97">
        <w:rPr>
          <w:szCs w:val="28"/>
        </w:rPr>
        <w:t xml:space="preserve">should </w:t>
      </w:r>
      <w:r w:rsidR="008B52FA" w:rsidRPr="00891F97">
        <w:rPr>
          <w:szCs w:val="28"/>
        </w:rPr>
        <w:t xml:space="preserve">enable decision makers </w:t>
      </w:r>
      <w:r w:rsidRPr="00891F97">
        <w:rPr>
          <w:szCs w:val="28"/>
        </w:rPr>
        <w:t xml:space="preserve">at all </w:t>
      </w:r>
      <w:r w:rsidR="008B52FA" w:rsidRPr="00891F97">
        <w:rPr>
          <w:szCs w:val="28"/>
        </w:rPr>
        <w:t>level</w:t>
      </w:r>
      <w:r w:rsidRPr="00891F97">
        <w:rPr>
          <w:szCs w:val="28"/>
        </w:rPr>
        <w:t>s</w:t>
      </w:r>
      <w:r w:rsidR="008B52FA" w:rsidRPr="00891F97">
        <w:rPr>
          <w:szCs w:val="28"/>
        </w:rPr>
        <w:t xml:space="preserve"> to </w:t>
      </w:r>
      <w:r w:rsidR="006C5ECD" w:rsidRPr="00891F97">
        <w:rPr>
          <w:szCs w:val="28"/>
        </w:rPr>
        <w:t>coordinate</w:t>
      </w:r>
      <w:r w:rsidR="008B52FA" w:rsidRPr="00891F97">
        <w:rPr>
          <w:szCs w:val="28"/>
        </w:rPr>
        <w:t xml:space="preserve"> national policies, </w:t>
      </w:r>
      <w:proofErr w:type="spellStart"/>
      <w:r w:rsidR="008B52FA" w:rsidRPr="00891F97">
        <w:rPr>
          <w:szCs w:val="28"/>
        </w:rPr>
        <w:t>sector</w:t>
      </w:r>
      <w:r w:rsidRPr="00891F97">
        <w:rPr>
          <w:szCs w:val="28"/>
        </w:rPr>
        <w:t>al</w:t>
      </w:r>
      <w:proofErr w:type="spellEnd"/>
      <w:r w:rsidR="008B52FA" w:rsidRPr="00891F97">
        <w:rPr>
          <w:szCs w:val="28"/>
        </w:rPr>
        <w:t xml:space="preserve"> strategies</w:t>
      </w:r>
      <w:r w:rsidR="008F3FE3" w:rsidRPr="00891F97">
        <w:rPr>
          <w:szCs w:val="28"/>
        </w:rPr>
        <w:t xml:space="preserve"> </w:t>
      </w:r>
      <w:r w:rsidR="008B52FA" w:rsidRPr="00891F97">
        <w:rPr>
          <w:szCs w:val="28"/>
        </w:rPr>
        <w:t>and monitoring procedures.</w:t>
      </w:r>
      <w:r w:rsidR="008F3FE3" w:rsidRPr="00891F97">
        <w:rPr>
          <w:szCs w:val="28"/>
        </w:rPr>
        <w:t xml:space="preserve"> </w:t>
      </w:r>
    </w:p>
    <w:p w14:paraId="246F174E" w14:textId="77777777" w:rsidR="00693A0B" w:rsidRPr="00891F97" w:rsidRDefault="008071F3" w:rsidP="00283715">
      <w:pPr>
        <w:pStyle w:val="Nonnumberedheading"/>
        <w:ind w:left="720"/>
        <w:rPr>
          <w:szCs w:val="28"/>
        </w:rPr>
      </w:pPr>
      <w:bookmarkStart w:id="50" w:name="_Toc393308970"/>
      <w:r w:rsidRPr="00891F97">
        <w:rPr>
          <w:szCs w:val="28"/>
        </w:rPr>
        <w:t>A</w:t>
      </w:r>
      <w:r w:rsidR="00CC23C3" w:rsidRPr="00891F97">
        <w:rPr>
          <w:szCs w:val="28"/>
        </w:rPr>
        <w:t xml:space="preserve">ssessment and accountability </w:t>
      </w:r>
      <w:bookmarkEnd w:id="50"/>
    </w:p>
    <w:p w14:paraId="54DDE21A" w14:textId="0331F374" w:rsidR="008B52FA" w:rsidRDefault="008071F3" w:rsidP="00283715">
      <w:pPr>
        <w:ind w:left="720"/>
        <w:rPr>
          <w:szCs w:val="28"/>
        </w:rPr>
      </w:pPr>
      <w:r w:rsidRPr="00891F97">
        <w:rPr>
          <w:szCs w:val="28"/>
        </w:rPr>
        <w:t>R</w:t>
      </w:r>
      <w:r w:rsidR="008B52FA" w:rsidRPr="00891F97">
        <w:rPr>
          <w:szCs w:val="28"/>
        </w:rPr>
        <w:t xml:space="preserve">egular assessments of progress by national and local </w:t>
      </w:r>
      <w:r w:rsidR="00D64B02" w:rsidRPr="00891F97">
        <w:rPr>
          <w:szCs w:val="28"/>
        </w:rPr>
        <w:t>governments</w:t>
      </w:r>
      <w:r w:rsidR="008B52FA" w:rsidRPr="00891F97">
        <w:rPr>
          <w:szCs w:val="28"/>
        </w:rPr>
        <w:t xml:space="preserve">, as well as </w:t>
      </w:r>
      <w:r w:rsidR="006C5ECD" w:rsidRPr="00891F97">
        <w:rPr>
          <w:szCs w:val="28"/>
        </w:rPr>
        <w:t xml:space="preserve">the </w:t>
      </w:r>
      <w:r w:rsidR="008B52FA" w:rsidRPr="00891F97">
        <w:rPr>
          <w:szCs w:val="28"/>
        </w:rPr>
        <w:t>partners with whom they work</w:t>
      </w:r>
      <w:r w:rsidR="00D64B02" w:rsidRPr="00891F97">
        <w:rPr>
          <w:szCs w:val="28"/>
        </w:rPr>
        <w:t>, can greatly enhance accountability</w:t>
      </w:r>
      <w:r w:rsidR="008B52FA" w:rsidRPr="00891F97">
        <w:rPr>
          <w:szCs w:val="28"/>
        </w:rPr>
        <w:t>.</w:t>
      </w:r>
      <w:r w:rsidR="008F3FE3" w:rsidRPr="00891F97">
        <w:rPr>
          <w:szCs w:val="28"/>
        </w:rPr>
        <w:t xml:space="preserve"> </w:t>
      </w:r>
      <w:r w:rsidR="008B52FA" w:rsidRPr="00891F97">
        <w:rPr>
          <w:szCs w:val="28"/>
        </w:rPr>
        <w:t>This means processes through which those responsible for devising strategies and implementing actions regularly render accounts to people’s representatives</w:t>
      </w:r>
      <w:r w:rsidR="00D64B02" w:rsidRPr="00891F97">
        <w:rPr>
          <w:szCs w:val="28"/>
        </w:rPr>
        <w:t xml:space="preserve">, e.g., </w:t>
      </w:r>
      <w:r w:rsidR="008B52FA" w:rsidRPr="00891F97">
        <w:rPr>
          <w:szCs w:val="28"/>
        </w:rPr>
        <w:t>parliamentarians and other national and local representatives.</w:t>
      </w:r>
      <w:r w:rsidR="008F3FE3" w:rsidRPr="00891F97">
        <w:rPr>
          <w:szCs w:val="28"/>
        </w:rPr>
        <w:t xml:space="preserve"> </w:t>
      </w:r>
      <w:r w:rsidR="00D64B02" w:rsidRPr="00891F97">
        <w:rPr>
          <w:szCs w:val="28"/>
        </w:rPr>
        <w:t>A</w:t>
      </w:r>
      <w:r w:rsidR="008B52FA" w:rsidRPr="00891F97">
        <w:rPr>
          <w:szCs w:val="28"/>
        </w:rPr>
        <w:t>ssessments should take account of factors such as changing climate</w:t>
      </w:r>
      <w:del w:id="51" w:author="Robert Vos (ESP)" w:date="2014-08-13T08:29:00Z">
        <w:r w:rsidR="008B52FA" w:rsidRPr="00891F97" w:rsidDel="00CE0D5A">
          <w:rPr>
            <w:szCs w:val="28"/>
          </w:rPr>
          <w:delText>s</w:delText>
        </w:r>
      </w:del>
      <w:r w:rsidR="008B52FA" w:rsidRPr="00891F97">
        <w:rPr>
          <w:szCs w:val="28"/>
        </w:rPr>
        <w:t>, political conflict, food price</w:t>
      </w:r>
      <w:r w:rsidR="00C92873" w:rsidRPr="00891F97">
        <w:rPr>
          <w:szCs w:val="28"/>
        </w:rPr>
        <w:t xml:space="preserve"> volatility</w:t>
      </w:r>
      <w:r w:rsidR="008B52FA" w:rsidRPr="00891F97">
        <w:rPr>
          <w:szCs w:val="28"/>
        </w:rPr>
        <w:t>, lack of water and sanitation, inaccessible health care services, employment</w:t>
      </w:r>
      <w:r w:rsidR="008F3FE3" w:rsidRPr="00891F97">
        <w:rPr>
          <w:szCs w:val="28"/>
        </w:rPr>
        <w:t xml:space="preserve"> </w:t>
      </w:r>
      <w:r w:rsidR="008B52FA" w:rsidRPr="00891F97">
        <w:rPr>
          <w:szCs w:val="28"/>
        </w:rPr>
        <w:t>conditions that undermine good nutrition in pregnancy or early childhood (</w:t>
      </w:r>
      <w:r w:rsidR="00C92873" w:rsidRPr="00891F97">
        <w:rPr>
          <w:szCs w:val="28"/>
        </w:rPr>
        <w:t xml:space="preserve">e.g., by </w:t>
      </w:r>
      <w:r w:rsidR="008B52FA" w:rsidRPr="00891F97">
        <w:rPr>
          <w:szCs w:val="28"/>
        </w:rPr>
        <w:t>discourag</w:t>
      </w:r>
      <w:r w:rsidR="00C92873" w:rsidRPr="00891F97">
        <w:rPr>
          <w:szCs w:val="28"/>
        </w:rPr>
        <w:t>ing</w:t>
      </w:r>
      <w:r w:rsidR="008B52FA" w:rsidRPr="00891F97">
        <w:rPr>
          <w:szCs w:val="28"/>
        </w:rPr>
        <w:t xml:space="preserve"> breastfeeding),</w:t>
      </w:r>
      <w:r w:rsidR="008F3FE3" w:rsidRPr="00891F97">
        <w:rPr>
          <w:szCs w:val="28"/>
        </w:rPr>
        <w:t xml:space="preserve"> </w:t>
      </w:r>
      <w:del w:id="52" w:author="Kae Mihara (ESP)" w:date="2014-08-07T10:20:00Z">
        <w:r w:rsidR="006C5ECD" w:rsidRPr="00891F97" w:rsidDel="00BE09C0">
          <w:rPr>
            <w:szCs w:val="28"/>
          </w:rPr>
          <w:delText>and</w:delText>
        </w:r>
        <w:r w:rsidR="008B52FA" w:rsidRPr="00891F97" w:rsidDel="00BE09C0">
          <w:rPr>
            <w:szCs w:val="28"/>
          </w:rPr>
          <w:delText xml:space="preserve"> </w:delText>
        </w:r>
      </w:del>
      <w:r w:rsidR="00C92873" w:rsidRPr="00891F97">
        <w:rPr>
          <w:szCs w:val="28"/>
        </w:rPr>
        <w:t xml:space="preserve">inadequate </w:t>
      </w:r>
      <w:r w:rsidR="008B52FA" w:rsidRPr="00891F97">
        <w:rPr>
          <w:szCs w:val="28"/>
        </w:rPr>
        <w:t>social protection</w:t>
      </w:r>
      <w:ins w:id="53" w:author="Kae Mihara (ESP)" w:date="2014-08-07T10:20:00Z">
        <w:r w:rsidR="00BE09C0">
          <w:rPr>
            <w:rFonts w:eastAsiaTheme="minorEastAsia" w:hint="eastAsia"/>
            <w:szCs w:val="28"/>
            <w:lang w:eastAsia="ja-JP"/>
          </w:rPr>
          <w:t xml:space="preserve"> and </w:t>
        </w:r>
      </w:ins>
      <w:ins w:id="54" w:author="Robert Vos (ESP)" w:date="2014-08-13T08:30:00Z">
        <w:r w:rsidR="00CE0D5A">
          <w:rPr>
            <w:rFonts w:eastAsiaTheme="minorEastAsia"/>
            <w:szCs w:val="28"/>
            <w:lang w:eastAsia="ja-JP"/>
          </w:rPr>
          <w:t>gender</w:t>
        </w:r>
      </w:ins>
      <w:ins w:id="55" w:author="Kae Mihara (ESP)" w:date="2014-08-07T10:20:00Z">
        <w:del w:id="56" w:author="Robert Vos (ESP)" w:date="2014-08-13T08:31:00Z">
          <w:r w:rsidR="00BE09C0" w:rsidDel="00CE0D5A">
            <w:rPr>
              <w:rFonts w:eastAsiaTheme="minorEastAsia" w:hint="eastAsia"/>
              <w:szCs w:val="28"/>
              <w:lang w:eastAsia="ja-JP"/>
            </w:rPr>
            <w:delText>existing</w:delText>
          </w:r>
        </w:del>
        <w:r w:rsidR="00BE09C0">
          <w:rPr>
            <w:rFonts w:eastAsiaTheme="minorEastAsia" w:hint="eastAsia"/>
            <w:szCs w:val="28"/>
            <w:lang w:eastAsia="ja-JP"/>
          </w:rPr>
          <w:t xml:space="preserve"> </w:t>
        </w:r>
        <w:del w:id="57" w:author="Ilaria Sisto" w:date="2014-08-09T12:27:00Z">
          <w:r w:rsidR="00BE09C0" w:rsidDel="006B5462">
            <w:rPr>
              <w:rFonts w:eastAsiaTheme="minorEastAsia" w:hint="eastAsia"/>
              <w:szCs w:val="28"/>
              <w:lang w:eastAsia="ja-JP"/>
            </w:rPr>
            <w:delText xml:space="preserve">gender </w:delText>
          </w:r>
        </w:del>
        <w:r w:rsidR="00BE09C0">
          <w:rPr>
            <w:rFonts w:eastAsiaTheme="minorEastAsia" w:hint="eastAsia"/>
            <w:szCs w:val="28"/>
            <w:lang w:eastAsia="ja-JP"/>
          </w:rPr>
          <w:t>inequalities</w:t>
        </w:r>
      </w:ins>
      <w:ins w:id="58" w:author="Ilaria Sisto" w:date="2014-08-09T12:27:00Z">
        <w:r w:rsidR="006B5462">
          <w:rPr>
            <w:rFonts w:eastAsiaTheme="minorEastAsia"/>
            <w:szCs w:val="28"/>
            <w:lang w:eastAsia="ja-JP"/>
          </w:rPr>
          <w:t xml:space="preserve"> </w:t>
        </w:r>
      </w:ins>
      <w:ins w:id="59" w:author="Robert Vos (ESP)" w:date="2014-08-13T08:31:00Z">
        <w:r w:rsidR="00CE0D5A">
          <w:rPr>
            <w:rFonts w:eastAsiaTheme="minorEastAsia"/>
            <w:szCs w:val="28"/>
            <w:lang w:eastAsia="ja-JP"/>
          </w:rPr>
          <w:t>in access to food and resources</w:t>
        </w:r>
      </w:ins>
      <w:ins w:id="60" w:author="Ilaria Sisto" w:date="2014-08-09T12:27:00Z">
        <w:del w:id="61" w:author="Robert Vos (ESP)" w:date="2014-08-13T08:31:00Z">
          <w:r w:rsidR="006B5462" w:rsidDel="00CE0D5A">
            <w:rPr>
              <w:rFonts w:eastAsiaTheme="minorEastAsia"/>
              <w:szCs w:val="28"/>
              <w:lang w:eastAsia="ja-JP"/>
            </w:rPr>
            <w:delText>against certain socio-economic groups</w:delText>
          </w:r>
        </w:del>
      </w:ins>
      <w:r w:rsidR="008B52FA" w:rsidRPr="00891F97">
        <w:rPr>
          <w:szCs w:val="28"/>
        </w:rPr>
        <w:t>.</w:t>
      </w:r>
      <w:r w:rsidR="008F3FE3" w:rsidRPr="00891F97">
        <w:rPr>
          <w:szCs w:val="28"/>
        </w:rPr>
        <w:t xml:space="preserve"> </w:t>
      </w:r>
    </w:p>
    <w:p w14:paraId="5F37E652" w14:textId="2E555CB1" w:rsidR="00962B10" w:rsidDel="00CE0D5A" w:rsidRDefault="00962B10" w:rsidP="00283715">
      <w:pPr>
        <w:ind w:left="720"/>
        <w:rPr>
          <w:del w:id="62" w:author="Robert Vos (ESP)" w:date="2014-08-13T08:31:00Z"/>
          <w:szCs w:val="28"/>
        </w:rPr>
      </w:pPr>
    </w:p>
    <w:p w14:paraId="7E8BC0AF" w14:textId="1BD1CAF2" w:rsidR="00962B10" w:rsidRPr="00891F97" w:rsidDel="00CE0D5A" w:rsidRDefault="00962B10" w:rsidP="00283715">
      <w:pPr>
        <w:ind w:left="720"/>
        <w:rPr>
          <w:del w:id="63" w:author="Robert Vos (ESP)" w:date="2014-08-13T08:31:00Z"/>
          <w:szCs w:val="28"/>
        </w:rPr>
      </w:pPr>
    </w:p>
    <w:p w14:paraId="526C052A" w14:textId="77777777" w:rsidR="00693A0B" w:rsidRPr="00891F97" w:rsidRDefault="00DC660A" w:rsidP="00283715">
      <w:pPr>
        <w:pStyle w:val="Nonnumberedheading"/>
        <w:ind w:left="720"/>
        <w:rPr>
          <w:szCs w:val="28"/>
        </w:rPr>
      </w:pPr>
      <w:bookmarkStart w:id="64" w:name="_Toc393308971"/>
      <w:r w:rsidRPr="00891F97">
        <w:rPr>
          <w:szCs w:val="28"/>
        </w:rPr>
        <w:t>E</w:t>
      </w:r>
      <w:r w:rsidR="00CC23C3" w:rsidRPr="00891F97">
        <w:rPr>
          <w:szCs w:val="28"/>
        </w:rPr>
        <w:t>ngage implementation partners</w:t>
      </w:r>
      <w:bookmarkEnd w:id="64"/>
    </w:p>
    <w:p w14:paraId="150F0563" w14:textId="77777777" w:rsidR="008B52FA" w:rsidRPr="00891F97" w:rsidRDefault="00470907" w:rsidP="00283715">
      <w:pPr>
        <w:ind w:left="720"/>
        <w:rPr>
          <w:szCs w:val="28"/>
        </w:rPr>
      </w:pPr>
      <w:r w:rsidRPr="00891F97">
        <w:rPr>
          <w:szCs w:val="28"/>
        </w:rPr>
        <w:t>T</w:t>
      </w:r>
      <w:r w:rsidR="008B52FA" w:rsidRPr="00891F97">
        <w:rPr>
          <w:szCs w:val="28"/>
        </w:rPr>
        <w:t xml:space="preserve">he engagement of all partners who support the implementation of policies </w:t>
      </w:r>
      <w:r w:rsidRPr="00891F97">
        <w:rPr>
          <w:szCs w:val="28"/>
        </w:rPr>
        <w:t>is crucial</w:t>
      </w:r>
      <w:r w:rsidR="008B52FA" w:rsidRPr="00891F97">
        <w:rPr>
          <w:szCs w:val="28"/>
        </w:rPr>
        <w:t>.</w:t>
      </w:r>
      <w:r w:rsidR="008F3FE3" w:rsidRPr="00891F97">
        <w:rPr>
          <w:szCs w:val="28"/>
        </w:rPr>
        <w:t xml:space="preserve"> </w:t>
      </w:r>
      <w:r w:rsidR="008B52FA" w:rsidRPr="00891F97">
        <w:rPr>
          <w:szCs w:val="28"/>
        </w:rPr>
        <w:t>This requires mechanisms that encourage aligned efforts, synergy of actions and concerted efforts in response to deficiencies or gaps identified.</w:t>
      </w:r>
      <w:r w:rsidR="008F3FE3" w:rsidRPr="00891F97">
        <w:rPr>
          <w:szCs w:val="28"/>
        </w:rPr>
        <w:t xml:space="preserve"> </w:t>
      </w:r>
      <w:r w:rsidR="008B52FA" w:rsidRPr="00891F97">
        <w:rPr>
          <w:szCs w:val="28"/>
        </w:rPr>
        <w:t xml:space="preserve">Engagement of multiple partners </w:t>
      </w:r>
      <w:r w:rsidR="00C46A09" w:rsidRPr="00891F97">
        <w:rPr>
          <w:szCs w:val="28"/>
        </w:rPr>
        <w:t>requires</w:t>
      </w:r>
      <w:r w:rsidR="008B52FA" w:rsidRPr="00891F97">
        <w:rPr>
          <w:szCs w:val="28"/>
        </w:rPr>
        <w:t xml:space="preserve"> trust and mutual accountability: this </w:t>
      </w:r>
      <w:r w:rsidR="00C46A09" w:rsidRPr="00891F97">
        <w:rPr>
          <w:szCs w:val="28"/>
        </w:rPr>
        <w:t>needs</w:t>
      </w:r>
      <w:r w:rsidR="008B52FA" w:rsidRPr="00891F97">
        <w:rPr>
          <w:szCs w:val="28"/>
        </w:rPr>
        <w:t xml:space="preserve"> transparency by all partners, and </w:t>
      </w:r>
      <w:r w:rsidR="00C46A09" w:rsidRPr="00891F97">
        <w:rPr>
          <w:szCs w:val="28"/>
        </w:rPr>
        <w:t xml:space="preserve">subordination </w:t>
      </w:r>
      <w:r w:rsidR="008B52FA" w:rsidRPr="00891F97">
        <w:rPr>
          <w:szCs w:val="28"/>
        </w:rPr>
        <w:t xml:space="preserve">of interests which conflict with government policies, agreed implementation strategies or </w:t>
      </w:r>
      <w:r w:rsidR="00C46A09" w:rsidRPr="00891F97">
        <w:rPr>
          <w:szCs w:val="28"/>
        </w:rPr>
        <w:t xml:space="preserve">human </w:t>
      </w:r>
      <w:r w:rsidR="008B52FA" w:rsidRPr="00891F97">
        <w:rPr>
          <w:szCs w:val="28"/>
        </w:rPr>
        <w:t>right</w:t>
      </w:r>
      <w:r w:rsidR="006C5ECD" w:rsidRPr="00891F97">
        <w:rPr>
          <w:szCs w:val="28"/>
        </w:rPr>
        <w:t>s</w:t>
      </w:r>
      <w:r w:rsidR="008B52FA" w:rsidRPr="00891F97">
        <w:rPr>
          <w:szCs w:val="28"/>
        </w:rPr>
        <w:t>.</w:t>
      </w:r>
      <w:r w:rsidR="008F3FE3" w:rsidRPr="00891F97">
        <w:rPr>
          <w:szCs w:val="28"/>
        </w:rPr>
        <w:t xml:space="preserve"> </w:t>
      </w:r>
    </w:p>
    <w:p w14:paraId="7C4E545E" w14:textId="77777777" w:rsidR="00693A0B" w:rsidRPr="00891F97" w:rsidRDefault="00CC23C3" w:rsidP="00283715">
      <w:pPr>
        <w:pStyle w:val="Nonnumberedheading"/>
        <w:ind w:firstLine="720"/>
        <w:rPr>
          <w:szCs w:val="28"/>
        </w:rPr>
      </w:pPr>
      <w:bookmarkStart w:id="65" w:name="_Toc393308972"/>
      <w:r w:rsidRPr="00891F97">
        <w:rPr>
          <w:szCs w:val="28"/>
        </w:rPr>
        <w:t>International support for national nutrition governance</w:t>
      </w:r>
      <w:bookmarkEnd w:id="65"/>
    </w:p>
    <w:p w14:paraId="64079D32" w14:textId="77777777" w:rsidR="00EE1144" w:rsidRPr="00891F97" w:rsidRDefault="008B52FA" w:rsidP="00283715">
      <w:pPr>
        <w:ind w:left="720"/>
        <w:rPr>
          <w:szCs w:val="28"/>
        </w:rPr>
      </w:pPr>
      <w:r w:rsidRPr="00891F97">
        <w:rPr>
          <w:szCs w:val="28"/>
        </w:rPr>
        <w:t xml:space="preserve">International support for national governance should be designed in ways that assist national authorities to </w:t>
      </w:r>
      <w:r w:rsidR="00A36B19" w:rsidRPr="00891F97">
        <w:rPr>
          <w:szCs w:val="28"/>
        </w:rPr>
        <w:t xml:space="preserve">effectively </w:t>
      </w:r>
      <w:r w:rsidRPr="00891F97">
        <w:rPr>
          <w:szCs w:val="28"/>
        </w:rPr>
        <w:t>establish and implement their own governance processes, with support for the development and application of international standards</w:t>
      </w:r>
      <w:r w:rsidR="00880F87" w:rsidRPr="00891F97">
        <w:rPr>
          <w:szCs w:val="28"/>
        </w:rPr>
        <w:t>,</w:t>
      </w:r>
      <w:r w:rsidRPr="00891F97">
        <w:rPr>
          <w:szCs w:val="28"/>
        </w:rPr>
        <w:t xml:space="preserve"> </w:t>
      </w:r>
      <w:r w:rsidRPr="00891F97">
        <w:rPr>
          <w:szCs w:val="28"/>
        </w:rPr>
        <w:lastRenderedPageBreak/>
        <w:t xml:space="preserve">and </w:t>
      </w:r>
      <w:r w:rsidR="00880F87" w:rsidRPr="00891F97">
        <w:rPr>
          <w:szCs w:val="28"/>
        </w:rPr>
        <w:t xml:space="preserve">for </w:t>
      </w:r>
      <w:r w:rsidRPr="00891F97">
        <w:rPr>
          <w:szCs w:val="28"/>
        </w:rPr>
        <w:t>implementation arrangements that make such complex governance arrangements work more effectively in practice.</w:t>
      </w:r>
      <w:r w:rsidR="008F3FE3" w:rsidRPr="00891F97">
        <w:rPr>
          <w:szCs w:val="28"/>
        </w:rPr>
        <w:t xml:space="preserve"> </w:t>
      </w:r>
    </w:p>
    <w:p w14:paraId="13267B88" w14:textId="77777777" w:rsidR="00EB279C" w:rsidRPr="00891F97" w:rsidRDefault="00EB279C" w:rsidP="00A05201">
      <w:pPr>
        <w:rPr>
          <w:szCs w:val="28"/>
        </w:rPr>
      </w:pPr>
    </w:p>
    <w:p w14:paraId="465DC741" w14:textId="77777777" w:rsidR="00833689" w:rsidRPr="00891F97" w:rsidRDefault="00833689" w:rsidP="00833689">
      <w:pPr>
        <w:rPr>
          <w:b/>
          <w:szCs w:val="28"/>
        </w:rPr>
      </w:pPr>
      <w:r w:rsidRPr="00891F97">
        <w:rPr>
          <w:b/>
          <w:szCs w:val="28"/>
        </w:rPr>
        <w:t>Priority actions for nutrition governance</w:t>
      </w:r>
    </w:p>
    <w:p w14:paraId="16B1E0F5" w14:textId="77777777" w:rsidR="00833689" w:rsidRPr="00891F97" w:rsidRDefault="00833689" w:rsidP="00833689">
      <w:pPr>
        <w:rPr>
          <w:b/>
          <w:szCs w:val="28"/>
        </w:rPr>
      </w:pPr>
    </w:p>
    <w:p w14:paraId="410FD066" w14:textId="77777777" w:rsidR="00833689" w:rsidRPr="00891F97" w:rsidRDefault="00833689" w:rsidP="00833689">
      <w:pPr>
        <w:rPr>
          <w:i/>
          <w:szCs w:val="28"/>
        </w:rPr>
      </w:pPr>
      <w:r w:rsidRPr="00891F97">
        <w:rPr>
          <w:i/>
          <w:szCs w:val="28"/>
        </w:rPr>
        <w:t>Establish:</w:t>
      </w:r>
    </w:p>
    <w:p w14:paraId="16BAB824" w14:textId="77777777" w:rsidR="00833689" w:rsidRPr="00397A68" w:rsidRDefault="00833689" w:rsidP="00833689">
      <w:pPr>
        <w:pStyle w:val="ListParagraph"/>
        <w:numPr>
          <w:ilvl w:val="0"/>
          <w:numId w:val="18"/>
        </w:numPr>
        <w:rPr>
          <w:i/>
          <w:szCs w:val="28"/>
        </w:rPr>
      </w:pPr>
      <w:r w:rsidRPr="00891F97">
        <w:rPr>
          <w:i/>
          <w:szCs w:val="28"/>
        </w:rPr>
        <w:t>A</w:t>
      </w:r>
      <w:r w:rsidRPr="00397A68">
        <w:rPr>
          <w:i/>
          <w:szCs w:val="28"/>
        </w:rPr>
        <w:t xml:space="preserve"> cross</w:t>
      </w:r>
      <w:r w:rsidR="008E10ED">
        <w:rPr>
          <w:i/>
          <w:szCs w:val="28"/>
        </w:rPr>
        <w:t>-</w:t>
      </w:r>
      <w:r w:rsidRPr="00397A68">
        <w:rPr>
          <w:i/>
          <w:szCs w:val="28"/>
        </w:rPr>
        <w:t>government</w:t>
      </w:r>
      <w:r w:rsidR="00397A68">
        <w:rPr>
          <w:i/>
          <w:szCs w:val="28"/>
        </w:rPr>
        <w:t>,</w:t>
      </w:r>
      <w:r w:rsidR="00397A68" w:rsidRPr="00397A68">
        <w:rPr>
          <w:i/>
          <w:szCs w:val="28"/>
        </w:rPr>
        <w:t xml:space="preserve"> inter</w:t>
      </w:r>
      <w:r w:rsidR="00397A68">
        <w:rPr>
          <w:i/>
          <w:szCs w:val="28"/>
        </w:rPr>
        <w:t>-</w:t>
      </w:r>
      <w:proofErr w:type="spellStart"/>
      <w:r w:rsidR="00397A68" w:rsidRPr="00397A68">
        <w:rPr>
          <w:i/>
          <w:szCs w:val="28"/>
        </w:rPr>
        <w:t>sectoral</w:t>
      </w:r>
      <w:proofErr w:type="spellEnd"/>
      <w:r w:rsidR="00397A68" w:rsidRPr="00397A68">
        <w:rPr>
          <w:i/>
          <w:szCs w:val="28"/>
        </w:rPr>
        <w:t xml:space="preserve"> </w:t>
      </w:r>
      <w:r w:rsidRPr="00397A68">
        <w:rPr>
          <w:i/>
          <w:szCs w:val="28"/>
        </w:rPr>
        <w:t xml:space="preserve">governance mechanism, including the engagement of local and intermediate level governments. </w:t>
      </w:r>
    </w:p>
    <w:p w14:paraId="143703D0" w14:textId="77777777" w:rsidR="00833689" w:rsidRPr="00891F97" w:rsidRDefault="00833689" w:rsidP="00833689">
      <w:pPr>
        <w:ind w:left="360"/>
        <w:rPr>
          <w:i/>
          <w:szCs w:val="28"/>
        </w:rPr>
      </w:pPr>
    </w:p>
    <w:p w14:paraId="1D9A0806" w14:textId="5F3B60BC" w:rsidR="00833689" w:rsidRPr="00891F97" w:rsidRDefault="00833689" w:rsidP="00833689">
      <w:pPr>
        <w:pStyle w:val="ListParagraph"/>
        <w:numPr>
          <w:ilvl w:val="0"/>
          <w:numId w:val="18"/>
        </w:numPr>
        <w:rPr>
          <w:i/>
          <w:szCs w:val="28"/>
        </w:rPr>
      </w:pPr>
      <w:r w:rsidRPr="00891F97">
        <w:rPr>
          <w:i/>
          <w:szCs w:val="28"/>
        </w:rPr>
        <w:t>Multi-stakeholder platforms, including engagement with local communities, with adequate mechanisms to safeguard against potential conflicts of interest.</w:t>
      </w:r>
    </w:p>
    <w:p w14:paraId="39329044" w14:textId="77777777" w:rsidR="001665BF" w:rsidRPr="00891F97" w:rsidRDefault="001665BF" w:rsidP="00A05201">
      <w:pPr>
        <w:rPr>
          <w:i/>
          <w:szCs w:val="28"/>
        </w:rPr>
      </w:pPr>
    </w:p>
    <w:p w14:paraId="63D5627C" w14:textId="77777777" w:rsidR="005231A4" w:rsidRPr="00891F97" w:rsidRDefault="005231A4" w:rsidP="00A05201">
      <w:pPr>
        <w:pStyle w:val="Heading2"/>
        <w:rPr>
          <w:szCs w:val="28"/>
        </w:rPr>
      </w:pPr>
      <w:bookmarkStart w:id="66" w:name="_Toc393308978"/>
      <w:r w:rsidRPr="00891F97">
        <w:rPr>
          <w:szCs w:val="28"/>
        </w:rPr>
        <w:t>Financing for improved nutrition outcomes</w:t>
      </w:r>
      <w:bookmarkEnd w:id="66"/>
    </w:p>
    <w:p w14:paraId="0C300A76" w14:textId="77777777" w:rsidR="005F7A12" w:rsidRPr="00891F97" w:rsidRDefault="005F7A12" w:rsidP="00A05201">
      <w:pPr>
        <w:rPr>
          <w:szCs w:val="28"/>
        </w:rPr>
      </w:pPr>
    </w:p>
    <w:p w14:paraId="2A0E1B6C" w14:textId="77777777" w:rsidR="00AB00DC" w:rsidRPr="00397A68" w:rsidRDefault="00B16D55" w:rsidP="00E969AD">
      <w:pPr>
        <w:rPr>
          <w:szCs w:val="28"/>
        </w:rPr>
      </w:pPr>
      <w:r w:rsidRPr="00891F97">
        <w:rPr>
          <w:szCs w:val="28"/>
        </w:rPr>
        <w:t xml:space="preserve">As </w:t>
      </w:r>
      <w:r w:rsidR="004B000F" w:rsidRPr="00891F97">
        <w:rPr>
          <w:szCs w:val="28"/>
        </w:rPr>
        <w:t xml:space="preserve">the costs of inaction are </w:t>
      </w:r>
      <w:r w:rsidRPr="00891F97">
        <w:rPr>
          <w:szCs w:val="28"/>
        </w:rPr>
        <w:t>high</w:t>
      </w:r>
      <w:r w:rsidR="004B000F" w:rsidRPr="00891F97">
        <w:rPr>
          <w:szCs w:val="28"/>
        </w:rPr>
        <w:t xml:space="preserve">, the potential human, societal and economic </w:t>
      </w:r>
      <w:r w:rsidRPr="00891F97">
        <w:rPr>
          <w:szCs w:val="28"/>
        </w:rPr>
        <w:t xml:space="preserve">gains to be made </w:t>
      </w:r>
      <w:r w:rsidR="004B000F" w:rsidRPr="00891F97">
        <w:rPr>
          <w:szCs w:val="28"/>
        </w:rPr>
        <w:t xml:space="preserve">from investing in improving nutrition – and turning the commitments of the Rome Declaration into action – are </w:t>
      </w:r>
      <w:r w:rsidRPr="00891F97">
        <w:rPr>
          <w:szCs w:val="28"/>
        </w:rPr>
        <w:t>very large</w:t>
      </w:r>
      <w:r w:rsidR="004B000F" w:rsidRPr="00891F97">
        <w:rPr>
          <w:szCs w:val="28"/>
        </w:rPr>
        <w:t xml:space="preserve">. </w:t>
      </w:r>
      <w:r w:rsidR="007E1EB0" w:rsidRPr="00891F97">
        <w:rPr>
          <w:szCs w:val="28"/>
        </w:rPr>
        <w:t>Further global and national investment will be fundamental</w:t>
      </w:r>
      <w:r w:rsidR="00AB00DC" w:rsidRPr="00891F97">
        <w:rPr>
          <w:szCs w:val="28"/>
        </w:rPr>
        <w:t>.</w:t>
      </w:r>
    </w:p>
    <w:p w14:paraId="7A3ECDCE" w14:textId="77777777" w:rsidR="000A6488" w:rsidRPr="00891F97" w:rsidRDefault="000A6488" w:rsidP="00A05201">
      <w:pPr>
        <w:pStyle w:val="Heading3"/>
        <w:numPr>
          <w:ilvl w:val="0"/>
          <w:numId w:val="0"/>
        </w:numPr>
        <w:rPr>
          <w:sz w:val="28"/>
          <w:szCs w:val="28"/>
        </w:rPr>
      </w:pPr>
      <w:bookmarkStart w:id="67" w:name="_Toc393308979"/>
      <w:r w:rsidRPr="00891F97">
        <w:rPr>
          <w:sz w:val="28"/>
          <w:szCs w:val="28"/>
        </w:rPr>
        <w:t xml:space="preserve">More money for nutrition </w:t>
      </w:r>
    </w:p>
    <w:p w14:paraId="566A544A" w14:textId="04C0B283" w:rsidR="000A6488" w:rsidRPr="00397A68" w:rsidRDefault="000A6488" w:rsidP="0092106D">
      <w:pPr>
        <w:rPr>
          <w:szCs w:val="28"/>
        </w:rPr>
      </w:pPr>
      <w:r w:rsidRPr="00397A68">
        <w:rPr>
          <w:szCs w:val="28"/>
        </w:rPr>
        <w:t>Interventions to address malnutrition are among the most cost effective in development.</w:t>
      </w:r>
      <w:r w:rsidRPr="00397A68">
        <w:rPr>
          <w:rStyle w:val="FootnoteReference"/>
          <w:szCs w:val="28"/>
        </w:rPr>
        <w:footnoteReference w:id="12"/>
      </w:r>
      <w:r w:rsidRPr="00397A68">
        <w:rPr>
          <w:szCs w:val="28"/>
        </w:rPr>
        <w:t xml:space="preserve"> The economic </w:t>
      </w:r>
      <w:r w:rsidRPr="00891F97">
        <w:rPr>
          <w:szCs w:val="28"/>
        </w:rPr>
        <w:t xml:space="preserve">returns for development from tackling </w:t>
      </w:r>
      <w:proofErr w:type="spellStart"/>
      <w:r w:rsidRPr="00891F97">
        <w:rPr>
          <w:szCs w:val="28"/>
        </w:rPr>
        <w:t>undernutrition</w:t>
      </w:r>
      <w:proofErr w:type="spellEnd"/>
      <w:r w:rsidRPr="00891F97">
        <w:rPr>
          <w:szCs w:val="28"/>
        </w:rPr>
        <w:t xml:space="preserve"> are </w:t>
      </w:r>
      <w:r w:rsidR="00597911" w:rsidRPr="00891F97">
        <w:rPr>
          <w:szCs w:val="28"/>
        </w:rPr>
        <w:t>very strong</w:t>
      </w:r>
      <w:r w:rsidRPr="00891F97">
        <w:rPr>
          <w:szCs w:val="28"/>
        </w:rPr>
        <w:t xml:space="preserve">, with every </w:t>
      </w:r>
      <w:ins w:id="68" w:author="Robert Vos (ESP)" w:date="2014-08-13T08:32:00Z">
        <w:r w:rsidR="00A21E81">
          <w:rPr>
            <w:szCs w:val="28"/>
          </w:rPr>
          <w:t>US</w:t>
        </w:r>
      </w:ins>
      <w:r w:rsidRPr="00891F97">
        <w:rPr>
          <w:szCs w:val="28"/>
        </w:rPr>
        <w:t xml:space="preserve">$1 invested estimated to yield economic returns of around </w:t>
      </w:r>
      <w:ins w:id="69" w:author="Robert Vos (ESP)" w:date="2014-08-13T08:32:00Z">
        <w:r w:rsidR="00A21E81">
          <w:rPr>
            <w:szCs w:val="28"/>
          </w:rPr>
          <w:t>US</w:t>
        </w:r>
      </w:ins>
      <w:r w:rsidRPr="00891F97">
        <w:rPr>
          <w:szCs w:val="28"/>
        </w:rPr>
        <w:t>$18.</w:t>
      </w:r>
      <w:r w:rsidRPr="00397A68">
        <w:rPr>
          <w:rStyle w:val="FootnoteReference"/>
          <w:szCs w:val="28"/>
        </w:rPr>
        <w:footnoteReference w:id="13"/>
      </w:r>
      <w:r w:rsidRPr="00397A68">
        <w:rPr>
          <w:szCs w:val="28"/>
        </w:rPr>
        <w:t xml:space="preserve"> There is also a strong economic case for tackling obesity, overweight and other diet-related disease</w:t>
      </w:r>
      <w:r w:rsidR="00597911" w:rsidRPr="00891F97">
        <w:rPr>
          <w:szCs w:val="28"/>
        </w:rPr>
        <w:t>s</w:t>
      </w:r>
      <w:r w:rsidRPr="00891F97">
        <w:rPr>
          <w:szCs w:val="28"/>
        </w:rPr>
        <w:t>. The economic burden of non</w:t>
      </w:r>
      <w:r w:rsidR="00F20E96" w:rsidRPr="00891F97">
        <w:rPr>
          <w:szCs w:val="28"/>
        </w:rPr>
        <w:t>-</w:t>
      </w:r>
      <w:r w:rsidRPr="00891F97">
        <w:rPr>
          <w:szCs w:val="28"/>
        </w:rPr>
        <w:t xml:space="preserve">communicable diseases is enormous – globally, the </w:t>
      </w:r>
      <w:r w:rsidR="00D91D36" w:rsidRPr="00891F97">
        <w:rPr>
          <w:szCs w:val="28"/>
        </w:rPr>
        <w:t xml:space="preserve">cumulative </w:t>
      </w:r>
      <w:r w:rsidRPr="00891F97">
        <w:rPr>
          <w:szCs w:val="28"/>
        </w:rPr>
        <w:t>costs of lost productivity alone attributed to the four major non</w:t>
      </w:r>
      <w:r w:rsidR="00F20E96" w:rsidRPr="00891F97">
        <w:rPr>
          <w:szCs w:val="28"/>
        </w:rPr>
        <w:t>-</w:t>
      </w:r>
      <w:r w:rsidRPr="00891F97">
        <w:rPr>
          <w:szCs w:val="28"/>
        </w:rPr>
        <w:t>communicable disease</w:t>
      </w:r>
      <w:r w:rsidR="00A255C4" w:rsidRPr="00891F97">
        <w:rPr>
          <w:szCs w:val="28"/>
        </w:rPr>
        <w:t>s</w:t>
      </w:r>
      <w:r w:rsidRPr="00891F97">
        <w:rPr>
          <w:szCs w:val="28"/>
        </w:rPr>
        <w:t xml:space="preserve"> and mental disorders </w:t>
      </w:r>
      <w:r w:rsidR="00A255C4" w:rsidRPr="00891F97">
        <w:rPr>
          <w:szCs w:val="28"/>
        </w:rPr>
        <w:t>are</w:t>
      </w:r>
      <w:r w:rsidRPr="00891F97">
        <w:rPr>
          <w:szCs w:val="28"/>
        </w:rPr>
        <w:t xml:space="preserve"> estimated at US$ 47 trillion</w:t>
      </w:r>
      <w:r w:rsidR="00D91D36" w:rsidRPr="00891F97">
        <w:rPr>
          <w:szCs w:val="28"/>
        </w:rPr>
        <w:t xml:space="preserve"> over the next two decades</w:t>
      </w:r>
      <w:r w:rsidRPr="00891F97">
        <w:rPr>
          <w:szCs w:val="28"/>
        </w:rPr>
        <w:t>.</w:t>
      </w:r>
      <w:r w:rsidRPr="00397A68">
        <w:rPr>
          <w:rStyle w:val="FootnoteReference"/>
          <w:szCs w:val="28"/>
        </w:rPr>
        <w:footnoteReference w:id="14"/>
      </w:r>
      <w:r w:rsidR="0092106D" w:rsidRPr="00397A68">
        <w:rPr>
          <w:szCs w:val="28"/>
        </w:rPr>
        <w:t xml:space="preserve"> </w:t>
      </w:r>
    </w:p>
    <w:p w14:paraId="48308FD8" w14:textId="77777777" w:rsidR="0016092A" w:rsidRPr="00891F97" w:rsidRDefault="007E1144" w:rsidP="007E1144">
      <w:pPr>
        <w:pStyle w:val="Heading3"/>
        <w:numPr>
          <w:ilvl w:val="0"/>
          <w:numId w:val="0"/>
        </w:numPr>
        <w:ind w:left="720" w:hanging="720"/>
        <w:rPr>
          <w:sz w:val="28"/>
          <w:szCs w:val="28"/>
        </w:rPr>
      </w:pPr>
      <w:r w:rsidRPr="00891F97">
        <w:rPr>
          <w:sz w:val="28"/>
          <w:szCs w:val="28"/>
        </w:rPr>
        <w:t xml:space="preserve">Better results for the investments </w:t>
      </w:r>
      <w:bookmarkEnd w:id="67"/>
    </w:p>
    <w:p w14:paraId="0A0B4011" w14:textId="77777777" w:rsidR="008E10ED" w:rsidRPr="00397A68" w:rsidRDefault="008E10ED" w:rsidP="0092106D">
      <w:pPr>
        <w:rPr>
          <w:szCs w:val="28"/>
        </w:rPr>
      </w:pPr>
      <w:r w:rsidRPr="00891F97">
        <w:rPr>
          <w:szCs w:val="28"/>
        </w:rPr>
        <w:t>A</w:t>
      </w:r>
      <w:r w:rsidR="0092106D" w:rsidRPr="00891F97">
        <w:rPr>
          <w:szCs w:val="28"/>
        </w:rPr>
        <w:t xml:space="preserve">vailable resources </w:t>
      </w:r>
      <w:r w:rsidRPr="00891F97">
        <w:rPr>
          <w:szCs w:val="28"/>
        </w:rPr>
        <w:t>are best used</w:t>
      </w:r>
      <w:r w:rsidRPr="00397A68">
        <w:rPr>
          <w:szCs w:val="28"/>
        </w:rPr>
        <w:t xml:space="preserve"> to introduce or</w:t>
      </w:r>
      <w:r w:rsidR="0092106D" w:rsidRPr="000474C1">
        <w:rPr>
          <w:szCs w:val="28"/>
        </w:rPr>
        <w:t xml:space="preserve"> s</w:t>
      </w:r>
      <w:r w:rsidR="00CE7F2F" w:rsidRPr="004A6E27">
        <w:rPr>
          <w:szCs w:val="28"/>
        </w:rPr>
        <w:t>cal</w:t>
      </w:r>
      <w:r w:rsidRPr="00C55188">
        <w:rPr>
          <w:szCs w:val="28"/>
        </w:rPr>
        <w:t>e</w:t>
      </w:r>
      <w:r w:rsidR="00CE7F2F" w:rsidRPr="00C55188">
        <w:rPr>
          <w:szCs w:val="28"/>
        </w:rPr>
        <w:t xml:space="preserve"> up cost-effective,</w:t>
      </w:r>
      <w:r w:rsidR="000901F9" w:rsidRPr="00891F97">
        <w:rPr>
          <w:szCs w:val="28"/>
        </w:rPr>
        <w:t xml:space="preserve"> </w:t>
      </w:r>
      <w:r w:rsidR="00CE7F2F" w:rsidRPr="00891F97">
        <w:rPr>
          <w:szCs w:val="28"/>
        </w:rPr>
        <w:t>evidence-based, nutrition-specific interventions</w:t>
      </w:r>
      <w:r w:rsidR="0092106D" w:rsidRPr="00891F97">
        <w:rPr>
          <w:szCs w:val="28"/>
        </w:rPr>
        <w:t xml:space="preserve">. This </w:t>
      </w:r>
      <w:r w:rsidR="00142F51" w:rsidRPr="00891F97">
        <w:rPr>
          <w:szCs w:val="28"/>
        </w:rPr>
        <w:t>need</w:t>
      </w:r>
      <w:r w:rsidR="00A255C4" w:rsidRPr="00891F97">
        <w:rPr>
          <w:szCs w:val="28"/>
        </w:rPr>
        <w:t>s</w:t>
      </w:r>
      <w:r w:rsidR="00142F51" w:rsidRPr="00891F97">
        <w:rPr>
          <w:szCs w:val="28"/>
        </w:rPr>
        <w:t xml:space="preserve"> to be accompanied by</w:t>
      </w:r>
      <w:r w:rsidR="003806AF" w:rsidRPr="00891F97">
        <w:rPr>
          <w:szCs w:val="28"/>
        </w:rPr>
        <w:t xml:space="preserve"> investment in </w:t>
      </w:r>
      <w:r w:rsidRPr="00891F97">
        <w:rPr>
          <w:szCs w:val="28"/>
        </w:rPr>
        <w:t xml:space="preserve">relevant </w:t>
      </w:r>
      <w:r w:rsidR="00CE7F2F" w:rsidRPr="00891F97">
        <w:rPr>
          <w:szCs w:val="28"/>
        </w:rPr>
        <w:t>sector</w:t>
      </w:r>
      <w:r w:rsidR="00A255C4" w:rsidRPr="00891F97">
        <w:rPr>
          <w:szCs w:val="28"/>
        </w:rPr>
        <w:t>s</w:t>
      </w:r>
      <w:r w:rsidR="00CE7F2F" w:rsidRPr="00891F97">
        <w:rPr>
          <w:szCs w:val="28"/>
        </w:rPr>
        <w:t xml:space="preserve"> (e.g.</w:t>
      </w:r>
      <w:r w:rsidR="00203816" w:rsidRPr="00891F97">
        <w:rPr>
          <w:szCs w:val="28"/>
        </w:rPr>
        <w:t>,</w:t>
      </w:r>
      <w:r w:rsidR="00CE7F2F" w:rsidRPr="00891F97">
        <w:rPr>
          <w:szCs w:val="28"/>
        </w:rPr>
        <w:t xml:space="preserve"> agriculture, education, health,</w:t>
      </w:r>
      <w:r w:rsidR="00F20E96" w:rsidRPr="00891F97">
        <w:rPr>
          <w:szCs w:val="28"/>
        </w:rPr>
        <w:t xml:space="preserve"> water, sanitation, hygiene</w:t>
      </w:r>
      <w:r w:rsidR="00CE7F2F" w:rsidRPr="00891F97">
        <w:rPr>
          <w:szCs w:val="28"/>
        </w:rPr>
        <w:t xml:space="preserve"> </w:t>
      </w:r>
      <w:r w:rsidRPr="00891F97">
        <w:rPr>
          <w:szCs w:val="28"/>
        </w:rPr>
        <w:t>[</w:t>
      </w:r>
      <w:r w:rsidR="00CE7F2F" w:rsidRPr="00891F97">
        <w:rPr>
          <w:szCs w:val="28"/>
        </w:rPr>
        <w:t>WASH</w:t>
      </w:r>
      <w:r w:rsidRPr="00891F97">
        <w:rPr>
          <w:szCs w:val="28"/>
        </w:rPr>
        <w:t>]</w:t>
      </w:r>
      <w:r w:rsidR="00CE7F2F" w:rsidRPr="00891F97">
        <w:rPr>
          <w:szCs w:val="28"/>
        </w:rPr>
        <w:t>, etc.) and cross-cutting (e.g.</w:t>
      </w:r>
      <w:r w:rsidR="00203816" w:rsidRPr="00891F97">
        <w:rPr>
          <w:szCs w:val="28"/>
        </w:rPr>
        <w:t>,</w:t>
      </w:r>
      <w:r w:rsidR="00CE7F2F" w:rsidRPr="00891F97">
        <w:rPr>
          <w:szCs w:val="28"/>
        </w:rPr>
        <w:t xml:space="preserve"> gender) nutrition-sensitive strategies.</w:t>
      </w:r>
      <w:r w:rsidR="0092106D" w:rsidRPr="00891F97">
        <w:rPr>
          <w:szCs w:val="28"/>
        </w:rPr>
        <w:t xml:space="preserve"> Public and private investments in services and infrastructure need to be aligned to implement national nutrition plans and strategies.</w:t>
      </w:r>
    </w:p>
    <w:p w14:paraId="6CA5838C" w14:textId="77777777" w:rsidR="0092106D" w:rsidRPr="00891F97" w:rsidRDefault="0092106D" w:rsidP="00A05201">
      <w:pPr>
        <w:rPr>
          <w:szCs w:val="28"/>
        </w:rPr>
      </w:pPr>
    </w:p>
    <w:p w14:paraId="24B4749E" w14:textId="77777777" w:rsidR="001001E6" w:rsidRPr="00891F97" w:rsidRDefault="00203816" w:rsidP="00A05201">
      <w:pPr>
        <w:rPr>
          <w:szCs w:val="28"/>
        </w:rPr>
      </w:pPr>
      <w:r w:rsidRPr="00891F97">
        <w:rPr>
          <w:szCs w:val="28"/>
        </w:rPr>
        <w:t>Proposed a</w:t>
      </w:r>
      <w:r w:rsidR="00912EAF" w:rsidRPr="00891F97">
        <w:rPr>
          <w:szCs w:val="28"/>
        </w:rPr>
        <w:t xml:space="preserve">ctions for </w:t>
      </w:r>
      <w:r w:rsidR="008E10ED" w:rsidRPr="00891F97">
        <w:rPr>
          <w:szCs w:val="28"/>
        </w:rPr>
        <w:t>improv</w:t>
      </w:r>
      <w:r w:rsidR="008E10ED">
        <w:rPr>
          <w:szCs w:val="28"/>
        </w:rPr>
        <w:t>ing</w:t>
      </w:r>
      <w:r w:rsidR="008E10ED" w:rsidRPr="00397A68">
        <w:rPr>
          <w:szCs w:val="28"/>
        </w:rPr>
        <w:t xml:space="preserve"> </w:t>
      </w:r>
      <w:r w:rsidR="00912EAF" w:rsidRPr="00397A68">
        <w:rPr>
          <w:szCs w:val="28"/>
        </w:rPr>
        <w:t xml:space="preserve">nutrition outcomes with existing investments and for </w:t>
      </w:r>
      <w:r w:rsidR="001001E6" w:rsidRPr="00891F97">
        <w:rPr>
          <w:szCs w:val="28"/>
        </w:rPr>
        <w:t xml:space="preserve">mobilizing new investments for nutrition </w:t>
      </w:r>
      <w:r w:rsidRPr="00891F97">
        <w:rPr>
          <w:szCs w:val="28"/>
        </w:rPr>
        <w:t>are shown below.</w:t>
      </w:r>
      <w:r w:rsidR="00A05201" w:rsidRPr="00891F97">
        <w:rPr>
          <w:szCs w:val="28"/>
        </w:rPr>
        <w:t xml:space="preserve"> </w:t>
      </w:r>
    </w:p>
    <w:p w14:paraId="39EA9476" w14:textId="77777777" w:rsidR="00833689" w:rsidRPr="00891F97" w:rsidRDefault="00833689" w:rsidP="00A05201">
      <w:pPr>
        <w:rPr>
          <w:szCs w:val="28"/>
        </w:rPr>
      </w:pPr>
    </w:p>
    <w:p w14:paraId="774E3C25" w14:textId="77777777" w:rsidR="00833689" w:rsidRPr="00891F97" w:rsidRDefault="00833689" w:rsidP="00833689">
      <w:pPr>
        <w:rPr>
          <w:b/>
          <w:szCs w:val="28"/>
        </w:rPr>
      </w:pPr>
      <w:r w:rsidRPr="00891F97">
        <w:rPr>
          <w:b/>
          <w:szCs w:val="28"/>
        </w:rPr>
        <w:lastRenderedPageBreak/>
        <w:t>Priority actions for financing for improved nutrition outcomes</w:t>
      </w:r>
    </w:p>
    <w:p w14:paraId="0F664A03" w14:textId="77777777" w:rsidR="00833689" w:rsidRPr="00891F97" w:rsidRDefault="00833689" w:rsidP="00833689">
      <w:pPr>
        <w:pStyle w:val="ListParagraph"/>
        <w:numPr>
          <w:ilvl w:val="0"/>
          <w:numId w:val="18"/>
        </w:numPr>
        <w:rPr>
          <w:i/>
          <w:szCs w:val="28"/>
        </w:rPr>
      </w:pPr>
      <w:r w:rsidRPr="00891F97">
        <w:rPr>
          <w:i/>
          <w:szCs w:val="28"/>
        </w:rPr>
        <w:t>Cost national nutrition plans and assess the financing gap.</w:t>
      </w:r>
    </w:p>
    <w:p w14:paraId="6231FE39" w14:textId="77777777" w:rsidR="00833689" w:rsidRPr="00891F97" w:rsidRDefault="00833689" w:rsidP="00833689">
      <w:pPr>
        <w:pStyle w:val="ListParagraph"/>
        <w:numPr>
          <w:ilvl w:val="0"/>
          <w:numId w:val="18"/>
        </w:numPr>
        <w:rPr>
          <w:i/>
          <w:szCs w:val="28"/>
        </w:rPr>
      </w:pPr>
      <w:r w:rsidRPr="00891F97">
        <w:rPr>
          <w:i/>
          <w:szCs w:val="28"/>
        </w:rPr>
        <w:t>Encourage high-burden malnutrition countries to designate more domestic resources for nutrition.</w:t>
      </w:r>
    </w:p>
    <w:p w14:paraId="32F2C632" w14:textId="77777777" w:rsidR="00833689" w:rsidRPr="00891F97" w:rsidRDefault="00833689" w:rsidP="00833689">
      <w:pPr>
        <w:pStyle w:val="ListParagraph"/>
        <w:numPr>
          <w:ilvl w:val="0"/>
          <w:numId w:val="18"/>
        </w:numPr>
        <w:rPr>
          <w:i/>
          <w:szCs w:val="28"/>
        </w:rPr>
      </w:pPr>
      <w:r w:rsidRPr="00891F97">
        <w:rPr>
          <w:i/>
          <w:szCs w:val="28"/>
        </w:rPr>
        <w:t xml:space="preserve">Generate new resources through national taxes, voluntary contributions, and innovative financing tools/mechanisms that are stable and predictable. </w:t>
      </w:r>
    </w:p>
    <w:p w14:paraId="26AA3ED0" w14:textId="77777777" w:rsidR="00833689" w:rsidRPr="00891F97" w:rsidRDefault="00833689" w:rsidP="00833689">
      <w:pPr>
        <w:pStyle w:val="ListParagraph"/>
        <w:numPr>
          <w:ilvl w:val="0"/>
          <w:numId w:val="18"/>
        </w:numPr>
        <w:rPr>
          <w:i/>
          <w:szCs w:val="28"/>
        </w:rPr>
      </w:pPr>
      <w:proofErr w:type="spellStart"/>
      <w:r w:rsidRPr="00891F97">
        <w:rPr>
          <w:i/>
          <w:szCs w:val="28"/>
        </w:rPr>
        <w:t>Catalyze</w:t>
      </w:r>
      <w:proofErr w:type="spellEnd"/>
      <w:r w:rsidRPr="00891F97">
        <w:rPr>
          <w:i/>
          <w:szCs w:val="28"/>
        </w:rPr>
        <w:t xml:space="preserve"> private investments through risk management tools, innovative credit tools, public-private partnerships, smart subsidies, migrant remittances, etc.</w:t>
      </w:r>
    </w:p>
    <w:p w14:paraId="6C387273" w14:textId="77777777" w:rsidR="00833689" w:rsidRPr="00397A68" w:rsidRDefault="00833689" w:rsidP="0092106D">
      <w:pPr>
        <w:pStyle w:val="ListParagraph"/>
        <w:numPr>
          <w:ilvl w:val="0"/>
          <w:numId w:val="18"/>
        </w:numPr>
        <w:rPr>
          <w:i/>
          <w:szCs w:val="28"/>
        </w:rPr>
      </w:pPr>
      <w:r w:rsidRPr="00891F97">
        <w:rPr>
          <w:i/>
          <w:szCs w:val="28"/>
        </w:rPr>
        <w:t>Align investments behind country plans and utilize government channels and existing technical partners</w:t>
      </w:r>
      <w:r w:rsidR="0092106D" w:rsidRPr="00891F97">
        <w:rPr>
          <w:i/>
          <w:szCs w:val="28"/>
        </w:rPr>
        <w:t xml:space="preserve"> for their implementation</w:t>
      </w:r>
      <w:r w:rsidR="000901F9" w:rsidRPr="00397A68">
        <w:rPr>
          <w:i/>
          <w:szCs w:val="28"/>
        </w:rPr>
        <w:t>.</w:t>
      </w:r>
    </w:p>
    <w:p w14:paraId="4C8B8B28" w14:textId="77777777" w:rsidR="00DE254B" w:rsidRPr="00891F97" w:rsidRDefault="00DE254B" w:rsidP="00A05201">
      <w:pPr>
        <w:rPr>
          <w:color w:val="FFC000"/>
          <w:szCs w:val="28"/>
        </w:rPr>
      </w:pPr>
    </w:p>
    <w:p w14:paraId="20664E3B" w14:textId="77777777" w:rsidR="00EF40D7" w:rsidRPr="00891F97" w:rsidRDefault="0082360A" w:rsidP="00A05201">
      <w:pPr>
        <w:pStyle w:val="Heading1"/>
      </w:pPr>
      <w:bookmarkStart w:id="70" w:name="_Toc393308981"/>
      <w:r w:rsidRPr="00891F97">
        <w:t xml:space="preserve">FROM COMMITMENT TO ACTION: </w:t>
      </w:r>
      <w:r w:rsidR="0026291B" w:rsidRPr="00891F97">
        <w:t>POLICY AND PROGRAMME OPTIONS</w:t>
      </w:r>
      <w:bookmarkEnd w:id="70"/>
    </w:p>
    <w:p w14:paraId="0FD3F8F7" w14:textId="77777777" w:rsidR="008E679D" w:rsidRPr="00891F97" w:rsidRDefault="008E679D" w:rsidP="00A05201">
      <w:pPr>
        <w:pStyle w:val="Subtitle"/>
        <w:rPr>
          <w:rFonts w:ascii="Garamond" w:eastAsia="Times New Roman" w:hAnsi="Garamond" w:cs="Times New Roman"/>
          <w:i w:val="0"/>
          <w:iCs w:val="0"/>
          <w:color w:val="auto"/>
          <w:spacing w:val="0"/>
          <w:szCs w:val="28"/>
        </w:rPr>
      </w:pPr>
    </w:p>
    <w:p w14:paraId="5202D2CD" w14:textId="2BC23D30" w:rsidR="00BC0683" w:rsidRDefault="00953AA7" w:rsidP="00A05201">
      <w:pPr>
        <w:rPr>
          <w:ins w:id="71" w:author="Ilaria Sisto" w:date="2014-08-09T12:32:00Z"/>
          <w:szCs w:val="28"/>
        </w:rPr>
      </w:pPr>
      <w:r w:rsidRPr="00891F97">
        <w:rPr>
          <w:szCs w:val="28"/>
        </w:rPr>
        <w:t>Addressing malnutrition requires a common vision and a multi</w:t>
      </w:r>
      <w:r w:rsidR="000E6CE3" w:rsidRPr="00891F97">
        <w:rPr>
          <w:szCs w:val="28"/>
        </w:rPr>
        <w:t>-</w:t>
      </w:r>
      <w:r w:rsidRPr="00891F97">
        <w:rPr>
          <w:szCs w:val="28"/>
        </w:rPr>
        <w:t>sector approach that includes coordinated</w:t>
      </w:r>
      <w:r w:rsidR="00A56C00" w:rsidRPr="00891F97">
        <w:rPr>
          <w:szCs w:val="28"/>
        </w:rPr>
        <w:t>, coherent</w:t>
      </w:r>
      <w:r w:rsidRPr="00891F97">
        <w:rPr>
          <w:szCs w:val="28"/>
        </w:rPr>
        <w:t xml:space="preserve"> and complementary interventions in </w:t>
      </w:r>
      <w:r w:rsidR="00A255C4" w:rsidRPr="00891F97">
        <w:rPr>
          <w:szCs w:val="28"/>
        </w:rPr>
        <w:t xml:space="preserve">food and </w:t>
      </w:r>
      <w:r w:rsidR="00001B4A" w:rsidRPr="00891F97">
        <w:rPr>
          <w:szCs w:val="28"/>
        </w:rPr>
        <w:t>agriculture</w:t>
      </w:r>
      <w:r w:rsidRPr="00891F97">
        <w:rPr>
          <w:szCs w:val="28"/>
        </w:rPr>
        <w:t xml:space="preserve"> systems, health, </w:t>
      </w:r>
      <w:r w:rsidR="004F5E87" w:rsidRPr="00891F97">
        <w:rPr>
          <w:szCs w:val="28"/>
        </w:rPr>
        <w:t xml:space="preserve">social protection, </w:t>
      </w:r>
      <w:r w:rsidRPr="00891F97">
        <w:rPr>
          <w:szCs w:val="28"/>
        </w:rPr>
        <w:t>education</w:t>
      </w:r>
      <w:r w:rsidR="00D74B6A" w:rsidRPr="00891F97">
        <w:rPr>
          <w:szCs w:val="28"/>
        </w:rPr>
        <w:t xml:space="preserve"> and other sectors</w:t>
      </w:r>
      <w:r w:rsidRPr="00891F97">
        <w:rPr>
          <w:szCs w:val="28"/>
        </w:rPr>
        <w:t xml:space="preserve">. </w:t>
      </w:r>
      <w:r w:rsidR="00B276B3" w:rsidRPr="00891F97">
        <w:rPr>
          <w:szCs w:val="28"/>
        </w:rPr>
        <w:t>A</w:t>
      </w:r>
      <w:r w:rsidR="00760790" w:rsidRPr="00891F97">
        <w:rPr>
          <w:szCs w:val="28"/>
        </w:rPr>
        <w:t xml:space="preserve">doption of these options </w:t>
      </w:r>
      <w:r w:rsidR="00CB1BB9" w:rsidRPr="00891F97">
        <w:rPr>
          <w:szCs w:val="28"/>
        </w:rPr>
        <w:t xml:space="preserve">will </w:t>
      </w:r>
      <w:r w:rsidR="00760790" w:rsidRPr="00891F97">
        <w:rPr>
          <w:szCs w:val="28"/>
        </w:rPr>
        <w:t>vary from country to country</w:t>
      </w:r>
      <w:r w:rsidR="00B22DBC" w:rsidRPr="00891F97">
        <w:rPr>
          <w:szCs w:val="28"/>
        </w:rPr>
        <w:t xml:space="preserve"> in alignment with their national plans and priorities</w:t>
      </w:r>
      <w:r w:rsidR="00CB1BB9" w:rsidRPr="00891F97">
        <w:rPr>
          <w:szCs w:val="28"/>
        </w:rPr>
        <w:t>, considering their unique contexts and challenges.</w:t>
      </w:r>
      <w:r w:rsidR="001F0174" w:rsidRPr="00891F97">
        <w:rPr>
          <w:szCs w:val="28"/>
        </w:rPr>
        <w:t xml:space="preserve"> Policy-makers must therefore understand the specific nature of the malnutrition problem</w:t>
      </w:r>
      <w:ins w:id="72" w:author="Robert Vos (ESP)" w:date="2014-08-13T08:34:00Z">
        <w:r w:rsidR="00A21E81">
          <w:rPr>
            <w:szCs w:val="28"/>
          </w:rPr>
          <w:t>s</w:t>
        </w:r>
      </w:ins>
      <w:r w:rsidR="001F0174" w:rsidRPr="00891F97">
        <w:rPr>
          <w:szCs w:val="28"/>
        </w:rPr>
        <w:t xml:space="preserve"> to design coherent </w:t>
      </w:r>
      <w:ins w:id="73" w:author="Kae Mihara (ESP)" w:date="2014-08-07T10:39:00Z">
        <w:r w:rsidR="000345B9">
          <w:rPr>
            <w:rFonts w:eastAsiaTheme="minorEastAsia" w:hint="eastAsia"/>
            <w:szCs w:val="28"/>
            <w:lang w:eastAsia="ja-JP"/>
          </w:rPr>
          <w:t xml:space="preserve">and targeted </w:t>
        </w:r>
      </w:ins>
      <w:r w:rsidR="001F0174" w:rsidRPr="00891F97">
        <w:rPr>
          <w:szCs w:val="28"/>
        </w:rPr>
        <w:t>interventions</w:t>
      </w:r>
      <w:r w:rsidR="00C17EF8" w:rsidRPr="00891F97">
        <w:rPr>
          <w:szCs w:val="28"/>
        </w:rPr>
        <w:t xml:space="preserve"> </w:t>
      </w:r>
      <w:ins w:id="74" w:author="Robert Vos (ESP)" w:date="2014-08-13T08:36:00Z">
        <w:r w:rsidR="00A21E81">
          <w:rPr>
            <w:szCs w:val="28"/>
          </w:rPr>
          <w:t>that address differences in needs across the population (</w:t>
        </w:r>
      </w:ins>
      <w:ins w:id="75" w:author="Robert Vos (ESP)" w:date="2014-08-13T08:37:00Z">
        <w:r w:rsidR="00A21E81">
          <w:rPr>
            <w:szCs w:val="28"/>
          </w:rPr>
          <w:t xml:space="preserve">such as for women and children) and </w:t>
        </w:r>
      </w:ins>
      <w:r w:rsidR="00C17EF8" w:rsidRPr="00891F97">
        <w:rPr>
          <w:szCs w:val="28"/>
        </w:rPr>
        <w:t>for which u</w:t>
      </w:r>
      <w:r w:rsidR="001F0174" w:rsidRPr="00891F97">
        <w:rPr>
          <w:szCs w:val="28"/>
        </w:rPr>
        <w:t xml:space="preserve">p-to-date </w:t>
      </w:r>
      <w:ins w:id="76" w:author="Robert Vos (ESP)" w:date="2014-08-13T08:37:00Z">
        <w:r w:rsidR="00A21E81">
          <w:rPr>
            <w:szCs w:val="28"/>
          </w:rPr>
          <w:t xml:space="preserve">and adequately disaggregated </w:t>
        </w:r>
      </w:ins>
      <w:r w:rsidR="001F0174" w:rsidRPr="00891F97">
        <w:rPr>
          <w:szCs w:val="28"/>
        </w:rPr>
        <w:t>data and analysis are necessary.</w:t>
      </w:r>
    </w:p>
    <w:p w14:paraId="515DEFB8" w14:textId="77777777" w:rsidR="006B5462" w:rsidRDefault="006B5462" w:rsidP="00A05201">
      <w:pPr>
        <w:rPr>
          <w:ins w:id="77" w:author="Ilaria Sisto" w:date="2014-08-09T12:32:00Z"/>
          <w:szCs w:val="28"/>
        </w:rPr>
      </w:pPr>
    </w:p>
    <w:p w14:paraId="051AB95F" w14:textId="77777777" w:rsidR="006B5462" w:rsidRPr="00891F97" w:rsidRDefault="006B5462" w:rsidP="00A05201">
      <w:pPr>
        <w:rPr>
          <w:szCs w:val="28"/>
        </w:rPr>
      </w:pPr>
    </w:p>
    <w:p w14:paraId="6D462DAD" w14:textId="77777777" w:rsidR="00303E1B" w:rsidRPr="00891F97" w:rsidRDefault="0018379D" w:rsidP="00A05201">
      <w:pPr>
        <w:pStyle w:val="Heading2"/>
        <w:rPr>
          <w:szCs w:val="28"/>
        </w:rPr>
      </w:pPr>
      <w:bookmarkStart w:id="78" w:name="_Toc393308982"/>
      <w:r w:rsidRPr="00891F97">
        <w:rPr>
          <w:szCs w:val="28"/>
        </w:rPr>
        <w:t xml:space="preserve">Food </w:t>
      </w:r>
      <w:r w:rsidR="00B65370" w:rsidRPr="00891F97">
        <w:rPr>
          <w:szCs w:val="28"/>
        </w:rPr>
        <w:t>s</w:t>
      </w:r>
      <w:r w:rsidRPr="00891F97">
        <w:rPr>
          <w:szCs w:val="28"/>
        </w:rPr>
        <w:t>ystem</w:t>
      </w:r>
      <w:r w:rsidR="00014376" w:rsidRPr="00891F97">
        <w:rPr>
          <w:szCs w:val="28"/>
        </w:rPr>
        <w:t>s</w:t>
      </w:r>
      <w:bookmarkEnd w:id="78"/>
    </w:p>
    <w:p w14:paraId="38534095" w14:textId="77777777" w:rsidR="000E155A" w:rsidRPr="00891F97" w:rsidRDefault="000E155A" w:rsidP="00A05201">
      <w:pPr>
        <w:tabs>
          <w:tab w:val="left" w:pos="426"/>
        </w:tabs>
        <w:rPr>
          <w:szCs w:val="28"/>
        </w:rPr>
      </w:pPr>
    </w:p>
    <w:p w14:paraId="6CE15BFC" w14:textId="77777777" w:rsidR="008F10C2" w:rsidRPr="00891F97" w:rsidRDefault="008F10C2" w:rsidP="008F10C2">
      <w:pPr>
        <w:rPr>
          <w:szCs w:val="28"/>
        </w:rPr>
      </w:pPr>
      <w:r w:rsidRPr="00891F97">
        <w:rPr>
          <w:szCs w:val="28"/>
        </w:rPr>
        <w:t xml:space="preserve">Food systems determine the quantity, in terms of calories, and quality, in terms of variety, nutrient content and safety, of foods available. The consumption of a variety of foods adequate in quantity and quality ensures the nutrients needed for healthy lives. Shaping food systems to encourage healthy diets and better nutritional outcomes requires understanding the system, to identify viable options for better nutrition. </w:t>
      </w:r>
    </w:p>
    <w:p w14:paraId="1C92B3CE" w14:textId="77777777" w:rsidR="008F10C2" w:rsidRPr="00891F97" w:rsidRDefault="008F10C2" w:rsidP="008F10C2">
      <w:pPr>
        <w:pStyle w:val="FFAtextstyle"/>
        <w:ind w:left="0"/>
        <w:rPr>
          <w:color w:val="000000" w:themeColor="text1"/>
          <w:szCs w:val="28"/>
        </w:rPr>
      </w:pPr>
    </w:p>
    <w:p w14:paraId="4308B6FC" w14:textId="77777777" w:rsidR="00653B5D" w:rsidRPr="00891F97" w:rsidRDefault="00FA0294" w:rsidP="00A05201">
      <w:pPr>
        <w:tabs>
          <w:tab w:val="left" w:pos="426"/>
        </w:tabs>
        <w:rPr>
          <w:szCs w:val="28"/>
        </w:rPr>
      </w:pPr>
      <w:r w:rsidRPr="00891F97">
        <w:rPr>
          <w:szCs w:val="28"/>
        </w:rPr>
        <w:t>F</w:t>
      </w:r>
      <w:r w:rsidR="00653B5D" w:rsidRPr="00891F97">
        <w:rPr>
          <w:szCs w:val="28"/>
        </w:rPr>
        <w:t>ood systems</w:t>
      </w:r>
      <w:r w:rsidR="00D74B6A" w:rsidRPr="00891F97">
        <w:rPr>
          <w:szCs w:val="28"/>
        </w:rPr>
        <w:t xml:space="preserve"> </w:t>
      </w:r>
      <w:r w:rsidR="00CF1BF1" w:rsidRPr="00891F97">
        <w:rPr>
          <w:szCs w:val="28"/>
        </w:rPr>
        <w:t xml:space="preserve">– from </w:t>
      </w:r>
      <w:r w:rsidR="00C17EF8" w:rsidRPr="00891F97">
        <w:rPr>
          <w:szCs w:val="28"/>
        </w:rPr>
        <w:t xml:space="preserve">production </w:t>
      </w:r>
      <w:r w:rsidR="005E56FD" w:rsidRPr="00891F97">
        <w:rPr>
          <w:szCs w:val="28"/>
        </w:rPr>
        <w:t xml:space="preserve">and </w:t>
      </w:r>
      <w:r w:rsidR="00E17AF9" w:rsidRPr="00891F97">
        <w:rPr>
          <w:szCs w:val="28"/>
        </w:rPr>
        <w:t xml:space="preserve">all along </w:t>
      </w:r>
      <w:r w:rsidR="005E56FD" w:rsidRPr="00891F97">
        <w:rPr>
          <w:szCs w:val="28"/>
        </w:rPr>
        <w:t xml:space="preserve">the supply chain including </w:t>
      </w:r>
      <w:r w:rsidR="00E17AF9" w:rsidRPr="00891F97">
        <w:rPr>
          <w:szCs w:val="28"/>
        </w:rPr>
        <w:t xml:space="preserve">handling, </w:t>
      </w:r>
      <w:r w:rsidR="005E56FD" w:rsidRPr="00891F97">
        <w:rPr>
          <w:szCs w:val="28"/>
        </w:rPr>
        <w:t xml:space="preserve">processing, </w:t>
      </w:r>
      <w:proofErr w:type="gramStart"/>
      <w:r w:rsidR="005E56FD" w:rsidRPr="00891F97">
        <w:rPr>
          <w:szCs w:val="28"/>
        </w:rPr>
        <w:t>storage</w:t>
      </w:r>
      <w:proofErr w:type="gramEnd"/>
      <w:r w:rsidR="005E56FD" w:rsidRPr="00891F97">
        <w:rPr>
          <w:szCs w:val="28"/>
        </w:rPr>
        <w:t xml:space="preserve">, transportation, </w:t>
      </w:r>
      <w:r w:rsidR="00782C9A" w:rsidRPr="00891F97">
        <w:rPr>
          <w:szCs w:val="28"/>
        </w:rPr>
        <w:t xml:space="preserve">marketing, retailing </w:t>
      </w:r>
      <w:r w:rsidR="005E56FD" w:rsidRPr="00891F97">
        <w:rPr>
          <w:szCs w:val="28"/>
        </w:rPr>
        <w:t>and consumer behaviour</w:t>
      </w:r>
      <w:r w:rsidR="00A255C4" w:rsidRPr="00891F97">
        <w:rPr>
          <w:szCs w:val="28"/>
        </w:rPr>
        <w:t xml:space="preserve"> </w:t>
      </w:r>
      <w:r w:rsidR="00CF1BF1" w:rsidRPr="00891F97">
        <w:rPr>
          <w:szCs w:val="28"/>
        </w:rPr>
        <w:t xml:space="preserve">– offer </w:t>
      </w:r>
      <w:r w:rsidR="00653B5D" w:rsidRPr="00891F97">
        <w:rPr>
          <w:szCs w:val="28"/>
        </w:rPr>
        <w:t>many opportunities for improv</w:t>
      </w:r>
      <w:r w:rsidR="00866DBC" w:rsidRPr="00891F97">
        <w:rPr>
          <w:szCs w:val="28"/>
        </w:rPr>
        <w:t>ing</w:t>
      </w:r>
      <w:r w:rsidR="00653B5D" w:rsidRPr="00891F97">
        <w:rPr>
          <w:szCs w:val="28"/>
        </w:rPr>
        <w:t xml:space="preserve"> diets and nutrition. Some </w:t>
      </w:r>
      <w:r w:rsidR="005E56FD" w:rsidRPr="00891F97">
        <w:rPr>
          <w:szCs w:val="28"/>
        </w:rPr>
        <w:t xml:space="preserve">may </w:t>
      </w:r>
      <w:r w:rsidR="00653B5D" w:rsidRPr="00891F97">
        <w:rPr>
          <w:szCs w:val="28"/>
        </w:rPr>
        <w:t>have the primary purpose of enhancing nutrition</w:t>
      </w:r>
      <w:r w:rsidR="00866DBC" w:rsidRPr="00891F97">
        <w:rPr>
          <w:szCs w:val="28"/>
        </w:rPr>
        <w:t>, while</w:t>
      </w:r>
      <w:r w:rsidR="00653B5D" w:rsidRPr="00891F97">
        <w:rPr>
          <w:szCs w:val="28"/>
        </w:rPr>
        <w:t xml:space="preserve"> </w:t>
      </w:r>
      <w:r w:rsidR="00866DBC" w:rsidRPr="00891F97">
        <w:rPr>
          <w:szCs w:val="28"/>
        </w:rPr>
        <w:t>o</w:t>
      </w:r>
      <w:r w:rsidR="00653B5D" w:rsidRPr="00891F97">
        <w:rPr>
          <w:szCs w:val="28"/>
        </w:rPr>
        <w:t>ther</w:t>
      </w:r>
      <w:r w:rsidR="005E56FD" w:rsidRPr="00891F97">
        <w:rPr>
          <w:szCs w:val="28"/>
        </w:rPr>
        <w:t>s</w:t>
      </w:r>
      <w:r w:rsidR="00653B5D" w:rsidRPr="00891F97">
        <w:rPr>
          <w:szCs w:val="28"/>
        </w:rPr>
        <w:t xml:space="preserve"> may affect nutrition even though this </w:t>
      </w:r>
      <w:r w:rsidR="00866DBC" w:rsidRPr="00891F97">
        <w:rPr>
          <w:szCs w:val="28"/>
        </w:rPr>
        <w:t xml:space="preserve">may </w:t>
      </w:r>
      <w:r w:rsidR="00653B5D" w:rsidRPr="00891F97">
        <w:rPr>
          <w:szCs w:val="28"/>
        </w:rPr>
        <w:t xml:space="preserve">not </w:t>
      </w:r>
      <w:r w:rsidR="00866DBC" w:rsidRPr="00891F97">
        <w:rPr>
          <w:szCs w:val="28"/>
        </w:rPr>
        <w:t xml:space="preserve">be </w:t>
      </w:r>
      <w:r w:rsidR="00653B5D" w:rsidRPr="00891F97">
        <w:rPr>
          <w:szCs w:val="28"/>
        </w:rPr>
        <w:t xml:space="preserve">their primary objective. </w:t>
      </w:r>
      <w:r w:rsidR="003F4E99" w:rsidRPr="00891F97">
        <w:rPr>
          <w:szCs w:val="28"/>
        </w:rPr>
        <w:t xml:space="preserve">As </w:t>
      </w:r>
      <w:r w:rsidR="00653B5D" w:rsidRPr="00891F97">
        <w:rPr>
          <w:szCs w:val="28"/>
        </w:rPr>
        <w:t>intervention</w:t>
      </w:r>
      <w:r w:rsidR="008F2E6D" w:rsidRPr="00891F97">
        <w:rPr>
          <w:szCs w:val="28"/>
        </w:rPr>
        <w:t>s</w:t>
      </w:r>
      <w:r w:rsidR="00653B5D" w:rsidRPr="00891F97">
        <w:rPr>
          <w:szCs w:val="28"/>
        </w:rPr>
        <w:t xml:space="preserve"> in isolation </w:t>
      </w:r>
      <w:r w:rsidR="008F2E6D" w:rsidRPr="00891F97">
        <w:rPr>
          <w:szCs w:val="28"/>
        </w:rPr>
        <w:t xml:space="preserve">may </w:t>
      </w:r>
      <w:r w:rsidR="00653B5D" w:rsidRPr="00891F97">
        <w:rPr>
          <w:szCs w:val="28"/>
        </w:rPr>
        <w:t xml:space="preserve">have </w:t>
      </w:r>
      <w:r w:rsidR="00AC15B8" w:rsidRPr="00891F97">
        <w:rPr>
          <w:szCs w:val="28"/>
        </w:rPr>
        <w:t xml:space="preserve">limited </w:t>
      </w:r>
      <w:r w:rsidR="00653B5D" w:rsidRPr="00891F97">
        <w:rPr>
          <w:szCs w:val="28"/>
        </w:rPr>
        <w:t>impact</w:t>
      </w:r>
      <w:r w:rsidR="00A255C4" w:rsidRPr="00891F97">
        <w:rPr>
          <w:szCs w:val="28"/>
        </w:rPr>
        <w:t>s</w:t>
      </w:r>
      <w:r w:rsidR="00653B5D" w:rsidRPr="00891F97">
        <w:rPr>
          <w:szCs w:val="28"/>
        </w:rPr>
        <w:t xml:space="preserve"> within such a complex system</w:t>
      </w:r>
      <w:r w:rsidR="003F4E99" w:rsidRPr="00891F97">
        <w:rPr>
          <w:szCs w:val="28"/>
        </w:rPr>
        <w:t>, i</w:t>
      </w:r>
      <w:r w:rsidR="00653B5D" w:rsidRPr="00891F97">
        <w:rPr>
          <w:szCs w:val="28"/>
        </w:rPr>
        <w:t xml:space="preserve">nterventions that consider food systems as a whole are more likely to </w:t>
      </w:r>
      <w:r w:rsidR="008F2E6D" w:rsidRPr="00891F97">
        <w:rPr>
          <w:szCs w:val="28"/>
        </w:rPr>
        <w:t>succeed</w:t>
      </w:r>
      <w:r w:rsidR="00653B5D" w:rsidRPr="00891F97">
        <w:rPr>
          <w:szCs w:val="28"/>
        </w:rPr>
        <w:t xml:space="preserve">. Considering the entire food system provides a framework to determine, design and implement interventions to improve nutrition. </w:t>
      </w:r>
    </w:p>
    <w:p w14:paraId="4060B086" w14:textId="77777777" w:rsidR="00564CA6" w:rsidRPr="00891F97" w:rsidRDefault="00564CA6" w:rsidP="00A05201">
      <w:pPr>
        <w:tabs>
          <w:tab w:val="left" w:pos="426"/>
        </w:tabs>
        <w:rPr>
          <w:szCs w:val="28"/>
        </w:rPr>
      </w:pPr>
    </w:p>
    <w:p w14:paraId="5860C963" w14:textId="1E17A69C" w:rsidR="009130CC" w:rsidRPr="00891F97" w:rsidRDefault="00404081" w:rsidP="00A05201">
      <w:pPr>
        <w:tabs>
          <w:tab w:val="left" w:pos="426"/>
        </w:tabs>
        <w:rPr>
          <w:szCs w:val="28"/>
        </w:rPr>
      </w:pPr>
      <w:r w:rsidRPr="00891F97">
        <w:rPr>
          <w:szCs w:val="28"/>
        </w:rPr>
        <w:t xml:space="preserve">Both traditional and modern supply chains offer risks and opportunities for achieving better nutrition. </w:t>
      </w:r>
      <w:r w:rsidR="000D7441" w:rsidRPr="00891F97">
        <w:rPr>
          <w:szCs w:val="28"/>
        </w:rPr>
        <w:t xml:space="preserve">Traditional supply chains are the primary channel through which </w:t>
      </w:r>
      <w:r w:rsidR="004953C2" w:rsidRPr="00891F97">
        <w:rPr>
          <w:szCs w:val="28"/>
        </w:rPr>
        <w:t xml:space="preserve">most </w:t>
      </w:r>
      <w:r w:rsidR="000D7441" w:rsidRPr="00891F97">
        <w:rPr>
          <w:szCs w:val="28"/>
        </w:rPr>
        <w:t xml:space="preserve">low-income consumers purchase food. Enhancing the efficiency of traditional </w:t>
      </w:r>
      <w:r w:rsidR="00F565F9" w:rsidRPr="00891F97">
        <w:rPr>
          <w:szCs w:val="28"/>
        </w:rPr>
        <w:t xml:space="preserve">food </w:t>
      </w:r>
      <w:r w:rsidR="000D7441" w:rsidRPr="00891F97">
        <w:rPr>
          <w:szCs w:val="28"/>
        </w:rPr>
        <w:t xml:space="preserve">value chains </w:t>
      </w:r>
      <w:ins w:id="79" w:author="Ilaria Sisto" w:date="2014-08-09T12:34:00Z">
        <w:r w:rsidR="00AE48DA">
          <w:rPr>
            <w:rFonts w:eastAsiaTheme="minorEastAsia" w:hint="eastAsia"/>
            <w:szCs w:val="28"/>
            <w:lang w:eastAsia="ja-JP"/>
          </w:rPr>
          <w:t xml:space="preserve">and </w:t>
        </w:r>
      </w:ins>
      <w:ins w:id="80" w:author="Robert Vos (ESP)" w:date="2014-08-13T08:38:00Z">
        <w:r w:rsidR="00A21E81">
          <w:rPr>
            <w:rFonts w:eastAsiaTheme="minorEastAsia"/>
            <w:szCs w:val="28"/>
            <w:lang w:eastAsia="ja-JP"/>
          </w:rPr>
          <w:t>reducing gender ineq</w:t>
        </w:r>
      </w:ins>
      <w:ins w:id="81" w:author="Robert Vos (ESP)" w:date="2014-08-13T08:39:00Z">
        <w:r w:rsidR="00A21E81">
          <w:rPr>
            <w:rFonts w:eastAsiaTheme="minorEastAsia"/>
            <w:szCs w:val="28"/>
            <w:lang w:eastAsia="ja-JP"/>
          </w:rPr>
          <w:t>u</w:t>
        </w:r>
      </w:ins>
      <w:ins w:id="82" w:author="Robert Vos (ESP)" w:date="2014-08-13T08:38:00Z">
        <w:r w:rsidR="00A21E81">
          <w:rPr>
            <w:rFonts w:eastAsiaTheme="minorEastAsia"/>
            <w:szCs w:val="28"/>
            <w:lang w:eastAsia="ja-JP"/>
          </w:rPr>
          <w:t xml:space="preserve">alities </w:t>
        </w:r>
      </w:ins>
      <w:ins w:id="83" w:author="Robert Vos (ESP)" w:date="2014-08-13T08:39:00Z">
        <w:r w:rsidR="00A21E81">
          <w:rPr>
            <w:rFonts w:eastAsiaTheme="minorEastAsia"/>
            <w:szCs w:val="28"/>
            <w:lang w:eastAsia="ja-JP"/>
          </w:rPr>
          <w:t>in access to resources along</w:t>
        </w:r>
      </w:ins>
      <w:ins w:id="84" w:author="Robert Vos (ESP)" w:date="2014-08-14T17:25:00Z">
        <w:r w:rsidR="00A30259">
          <w:rPr>
            <w:rFonts w:eastAsiaTheme="minorEastAsia"/>
            <w:szCs w:val="28"/>
            <w:lang w:eastAsia="ja-JP"/>
          </w:rPr>
          <w:t xml:space="preserve"> </w:t>
        </w:r>
      </w:ins>
      <w:ins w:id="85" w:author="Robert Vos (ESP)" w:date="2014-08-13T08:39:00Z">
        <w:r w:rsidR="00A21E81">
          <w:rPr>
            <w:rFonts w:eastAsiaTheme="minorEastAsia"/>
            <w:szCs w:val="28"/>
            <w:lang w:eastAsia="ja-JP"/>
          </w:rPr>
          <w:t>the</w:t>
        </w:r>
      </w:ins>
      <w:ins w:id="86" w:author="Ilaria Sisto" w:date="2014-08-09T12:35:00Z">
        <w:r w:rsidR="00AE48DA">
          <w:rPr>
            <w:rFonts w:eastAsiaTheme="minorEastAsia"/>
            <w:szCs w:val="28"/>
            <w:lang w:eastAsia="ja-JP"/>
          </w:rPr>
          <w:t xml:space="preserve"> agro-food </w:t>
        </w:r>
      </w:ins>
      <w:ins w:id="87" w:author="Ilaria Sisto" w:date="2014-08-09T12:34:00Z">
        <w:r w:rsidR="00AE48DA">
          <w:rPr>
            <w:rFonts w:eastAsiaTheme="minorEastAsia" w:hint="eastAsia"/>
            <w:szCs w:val="28"/>
            <w:lang w:eastAsia="ja-JP"/>
          </w:rPr>
          <w:t>value chain</w:t>
        </w:r>
        <w:r w:rsidR="00AE48DA" w:rsidRPr="00891F97">
          <w:rPr>
            <w:szCs w:val="28"/>
          </w:rPr>
          <w:t xml:space="preserve"> </w:t>
        </w:r>
      </w:ins>
      <w:r w:rsidR="000D7441" w:rsidRPr="00891F97">
        <w:rPr>
          <w:szCs w:val="28"/>
        </w:rPr>
        <w:t xml:space="preserve">can </w:t>
      </w:r>
      <w:r w:rsidR="004953C2" w:rsidRPr="00891F97">
        <w:rPr>
          <w:szCs w:val="28"/>
        </w:rPr>
        <w:t>enable</w:t>
      </w:r>
      <w:r w:rsidR="000D7441" w:rsidRPr="00891F97">
        <w:rPr>
          <w:szCs w:val="28"/>
        </w:rPr>
        <w:t xml:space="preserve"> </w:t>
      </w:r>
      <w:r w:rsidR="000D7441" w:rsidRPr="00891F97">
        <w:rPr>
          <w:szCs w:val="28"/>
        </w:rPr>
        <w:lastRenderedPageBreak/>
        <w:t xml:space="preserve">better nutritional outcomes by improving </w:t>
      </w:r>
      <w:r w:rsidR="004953C2" w:rsidRPr="00891F97">
        <w:rPr>
          <w:szCs w:val="28"/>
        </w:rPr>
        <w:t xml:space="preserve">the </w:t>
      </w:r>
      <w:r w:rsidR="000D7441" w:rsidRPr="00891F97">
        <w:rPr>
          <w:szCs w:val="28"/>
        </w:rPr>
        <w:t xml:space="preserve">access </w:t>
      </w:r>
      <w:r w:rsidR="00EC37BD" w:rsidRPr="00891F97">
        <w:rPr>
          <w:szCs w:val="28"/>
        </w:rPr>
        <w:t xml:space="preserve">of </w:t>
      </w:r>
      <w:r w:rsidR="000D7441" w:rsidRPr="00891F97">
        <w:rPr>
          <w:szCs w:val="28"/>
        </w:rPr>
        <w:t>low-income consumers to safe, nutrient-</w:t>
      </w:r>
      <w:r w:rsidR="00804B7E" w:rsidRPr="00891F97">
        <w:rPr>
          <w:szCs w:val="28"/>
        </w:rPr>
        <w:t xml:space="preserve">rich </w:t>
      </w:r>
      <w:r w:rsidR="000D7441" w:rsidRPr="00891F97">
        <w:rPr>
          <w:szCs w:val="28"/>
        </w:rPr>
        <w:t xml:space="preserve">foods, such as </w:t>
      </w:r>
      <w:r w:rsidR="00804B7E" w:rsidRPr="00891F97">
        <w:rPr>
          <w:szCs w:val="28"/>
        </w:rPr>
        <w:t xml:space="preserve">animal-sourced foods, legumes, certain </w:t>
      </w:r>
      <w:r w:rsidR="000D7441" w:rsidRPr="00891F97">
        <w:rPr>
          <w:szCs w:val="28"/>
        </w:rPr>
        <w:t xml:space="preserve">vegetables and </w:t>
      </w:r>
      <w:r w:rsidR="00804B7E" w:rsidRPr="00891F97">
        <w:rPr>
          <w:szCs w:val="28"/>
        </w:rPr>
        <w:t>fruits</w:t>
      </w:r>
      <w:del w:id="88" w:author="Robert Vos (ESP)" w:date="2014-08-14T17:26:00Z">
        <w:r w:rsidR="00A30259" w:rsidDel="00A30259">
          <w:rPr>
            <w:szCs w:val="28"/>
          </w:rPr>
          <w:delText xml:space="preserve"> </w:delText>
        </w:r>
      </w:del>
      <w:r w:rsidR="000D7441" w:rsidRPr="00891F97">
        <w:rPr>
          <w:szCs w:val="28"/>
        </w:rPr>
        <w:t xml:space="preserve">. </w:t>
      </w:r>
    </w:p>
    <w:p w14:paraId="141ACA76" w14:textId="77777777" w:rsidR="009130CC" w:rsidRPr="00891F97" w:rsidRDefault="009130CC" w:rsidP="00A05201">
      <w:pPr>
        <w:tabs>
          <w:tab w:val="left" w:pos="426"/>
        </w:tabs>
        <w:rPr>
          <w:szCs w:val="28"/>
        </w:rPr>
      </w:pPr>
    </w:p>
    <w:p w14:paraId="62D5CF21" w14:textId="77777777" w:rsidR="00404081" w:rsidRPr="00891F97" w:rsidRDefault="000D7441" w:rsidP="00A05201">
      <w:pPr>
        <w:tabs>
          <w:tab w:val="left" w:pos="426"/>
        </w:tabs>
        <w:rPr>
          <w:szCs w:val="28"/>
        </w:rPr>
      </w:pPr>
      <w:r w:rsidRPr="00891F97">
        <w:rPr>
          <w:szCs w:val="28"/>
        </w:rPr>
        <w:t xml:space="preserve">Modern supply chains </w:t>
      </w:r>
      <w:r w:rsidR="00EC37BD" w:rsidRPr="00891F97">
        <w:rPr>
          <w:szCs w:val="28"/>
        </w:rPr>
        <w:t xml:space="preserve">are </w:t>
      </w:r>
      <w:r w:rsidRPr="00891F97">
        <w:rPr>
          <w:szCs w:val="28"/>
        </w:rPr>
        <w:t xml:space="preserve">important </w:t>
      </w:r>
      <w:r w:rsidR="00F565F9" w:rsidRPr="00891F97">
        <w:rPr>
          <w:szCs w:val="28"/>
        </w:rPr>
        <w:t xml:space="preserve">for </w:t>
      </w:r>
      <w:r w:rsidRPr="00891F97">
        <w:rPr>
          <w:szCs w:val="28"/>
        </w:rPr>
        <w:t>preserving the nutritional content of food and increas</w:t>
      </w:r>
      <w:r w:rsidR="004953C2" w:rsidRPr="00891F97">
        <w:rPr>
          <w:szCs w:val="28"/>
        </w:rPr>
        <w:t>e</w:t>
      </w:r>
      <w:r w:rsidRPr="00891F97">
        <w:rPr>
          <w:szCs w:val="28"/>
        </w:rPr>
        <w:t xml:space="preserve"> the year-round availability and affordability of a diverse range of foods. </w:t>
      </w:r>
      <w:r w:rsidR="00EC37BD" w:rsidRPr="00891F97">
        <w:rPr>
          <w:szCs w:val="28"/>
        </w:rPr>
        <w:t>M</w:t>
      </w:r>
      <w:r w:rsidRPr="00891F97">
        <w:rPr>
          <w:szCs w:val="28"/>
        </w:rPr>
        <w:t xml:space="preserve">odern food processing and retailing facilitates </w:t>
      </w:r>
      <w:r w:rsidR="007F1305" w:rsidRPr="00891F97">
        <w:rPr>
          <w:szCs w:val="28"/>
        </w:rPr>
        <w:t xml:space="preserve">increased availability and access to animal source foods, fruits and vegetables, increased access to cold chain storage, </w:t>
      </w:r>
      <w:r w:rsidR="004953C2" w:rsidRPr="00891F97">
        <w:rPr>
          <w:szCs w:val="28"/>
        </w:rPr>
        <w:t>prompted</w:t>
      </w:r>
      <w:r w:rsidR="007F1305" w:rsidRPr="00891F97">
        <w:rPr>
          <w:szCs w:val="28"/>
        </w:rPr>
        <w:t xml:space="preserve"> establishing food safety standards and </w:t>
      </w:r>
      <w:r w:rsidR="004953C2" w:rsidRPr="00891F97">
        <w:rPr>
          <w:szCs w:val="28"/>
        </w:rPr>
        <w:t>enabled</w:t>
      </w:r>
      <w:r w:rsidR="007B169B" w:rsidRPr="00891F97">
        <w:rPr>
          <w:szCs w:val="28"/>
        </w:rPr>
        <w:t xml:space="preserve"> </w:t>
      </w:r>
      <w:r w:rsidRPr="00891F97">
        <w:rPr>
          <w:szCs w:val="28"/>
        </w:rPr>
        <w:t xml:space="preserve">fortification to </w:t>
      </w:r>
      <w:r w:rsidR="00EC37BD" w:rsidRPr="00891F97">
        <w:rPr>
          <w:szCs w:val="28"/>
        </w:rPr>
        <w:t xml:space="preserve">address </w:t>
      </w:r>
      <w:r w:rsidRPr="00891F97">
        <w:rPr>
          <w:szCs w:val="28"/>
        </w:rPr>
        <w:t>specific micronutrient deficiencies</w:t>
      </w:r>
      <w:r w:rsidR="007F1305" w:rsidRPr="00891F97">
        <w:rPr>
          <w:szCs w:val="28"/>
        </w:rPr>
        <w:t>. However</w:t>
      </w:r>
      <w:r w:rsidR="004953C2" w:rsidRPr="00891F97">
        <w:rPr>
          <w:szCs w:val="28"/>
        </w:rPr>
        <w:t>,</w:t>
      </w:r>
      <w:r w:rsidR="007F1305" w:rsidRPr="00891F97">
        <w:rPr>
          <w:szCs w:val="28"/>
        </w:rPr>
        <w:t xml:space="preserve"> they have </w:t>
      </w:r>
      <w:r w:rsidRPr="00891F97">
        <w:rPr>
          <w:szCs w:val="28"/>
        </w:rPr>
        <w:t>also increase</w:t>
      </w:r>
      <w:r w:rsidR="007F1305" w:rsidRPr="00891F97">
        <w:rPr>
          <w:szCs w:val="28"/>
        </w:rPr>
        <w:t>d</w:t>
      </w:r>
      <w:r w:rsidRPr="00891F97">
        <w:rPr>
          <w:szCs w:val="28"/>
        </w:rPr>
        <w:t xml:space="preserve"> the availability of highly processed </w:t>
      </w:r>
      <w:r w:rsidR="00EC37BD" w:rsidRPr="00891F97">
        <w:rPr>
          <w:szCs w:val="28"/>
        </w:rPr>
        <w:t>f</w:t>
      </w:r>
      <w:r w:rsidRPr="00891F97">
        <w:rPr>
          <w:szCs w:val="28"/>
        </w:rPr>
        <w:t xml:space="preserve">oods </w:t>
      </w:r>
      <w:r w:rsidR="007F1305" w:rsidRPr="00891F97">
        <w:rPr>
          <w:szCs w:val="28"/>
        </w:rPr>
        <w:t xml:space="preserve">of minimal nutritional value </w:t>
      </w:r>
      <w:r w:rsidR="004953C2" w:rsidRPr="00891F97">
        <w:rPr>
          <w:szCs w:val="28"/>
        </w:rPr>
        <w:t>which have</w:t>
      </w:r>
      <w:r w:rsidR="007F1305" w:rsidRPr="00891F97">
        <w:rPr>
          <w:szCs w:val="28"/>
        </w:rPr>
        <w:t xml:space="preserve"> </w:t>
      </w:r>
      <w:r w:rsidRPr="00891F97">
        <w:rPr>
          <w:szCs w:val="28"/>
        </w:rPr>
        <w:t>contribute</w:t>
      </w:r>
      <w:r w:rsidR="004B2CDC" w:rsidRPr="00891F97">
        <w:rPr>
          <w:szCs w:val="28"/>
        </w:rPr>
        <w:t>d</w:t>
      </w:r>
      <w:r w:rsidRPr="00891F97">
        <w:rPr>
          <w:szCs w:val="28"/>
        </w:rPr>
        <w:t xml:space="preserve"> to obesity</w:t>
      </w:r>
      <w:r w:rsidR="00EC37BD" w:rsidRPr="00891F97">
        <w:rPr>
          <w:szCs w:val="28"/>
        </w:rPr>
        <w:t xml:space="preserve"> and diet-related NCDs</w:t>
      </w:r>
      <w:r w:rsidRPr="00891F97">
        <w:rPr>
          <w:szCs w:val="28"/>
        </w:rPr>
        <w:t>.</w:t>
      </w:r>
    </w:p>
    <w:p w14:paraId="3F782305" w14:textId="77777777" w:rsidR="00132F71" w:rsidRPr="00891F97" w:rsidRDefault="00132F71" w:rsidP="00A05201">
      <w:pPr>
        <w:rPr>
          <w:szCs w:val="28"/>
        </w:rPr>
      </w:pPr>
    </w:p>
    <w:p w14:paraId="7EE43E38" w14:textId="77777777" w:rsidR="001D64B9" w:rsidRPr="00891F97" w:rsidRDefault="00063809" w:rsidP="00A05201">
      <w:pPr>
        <w:rPr>
          <w:szCs w:val="28"/>
        </w:rPr>
      </w:pPr>
      <w:r w:rsidRPr="00891F97">
        <w:rPr>
          <w:szCs w:val="28"/>
        </w:rPr>
        <w:t>N</w:t>
      </w:r>
      <w:r w:rsidR="001D64B9" w:rsidRPr="00891F97">
        <w:rPr>
          <w:szCs w:val="28"/>
        </w:rPr>
        <w:t xml:space="preserve">utrition </w:t>
      </w:r>
      <w:r w:rsidR="004B2CDC" w:rsidRPr="00891F97">
        <w:rPr>
          <w:szCs w:val="28"/>
        </w:rPr>
        <w:t xml:space="preserve">goals and </w:t>
      </w:r>
      <w:r w:rsidR="001D64B9" w:rsidRPr="00891F97">
        <w:rPr>
          <w:szCs w:val="28"/>
        </w:rPr>
        <w:t>objective</w:t>
      </w:r>
      <w:r w:rsidR="004B2CDC" w:rsidRPr="00891F97">
        <w:rPr>
          <w:szCs w:val="28"/>
        </w:rPr>
        <w:t>s</w:t>
      </w:r>
      <w:r w:rsidR="001D64B9" w:rsidRPr="00891F97">
        <w:rPr>
          <w:szCs w:val="28"/>
        </w:rPr>
        <w:t xml:space="preserve"> </w:t>
      </w:r>
      <w:r w:rsidR="004B2CDC" w:rsidRPr="00891F97">
        <w:rPr>
          <w:szCs w:val="28"/>
        </w:rPr>
        <w:t xml:space="preserve">need to be </w:t>
      </w:r>
      <w:r w:rsidR="001D64B9" w:rsidRPr="00891F97">
        <w:rPr>
          <w:szCs w:val="28"/>
        </w:rPr>
        <w:t xml:space="preserve">considered </w:t>
      </w:r>
      <w:r w:rsidRPr="00891F97">
        <w:rPr>
          <w:szCs w:val="28"/>
        </w:rPr>
        <w:t>together</w:t>
      </w:r>
      <w:r w:rsidR="001D64B9" w:rsidRPr="00891F97">
        <w:rPr>
          <w:szCs w:val="28"/>
        </w:rPr>
        <w:t xml:space="preserve"> with </w:t>
      </w:r>
      <w:r w:rsidR="004953C2" w:rsidRPr="00891F97">
        <w:rPr>
          <w:szCs w:val="28"/>
        </w:rPr>
        <w:t>the</w:t>
      </w:r>
      <w:r w:rsidRPr="00891F97">
        <w:rPr>
          <w:szCs w:val="28"/>
        </w:rPr>
        <w:t xml:space="preserve"> other functions and purposes of food systems</w:t>
      </w:r>
      <w:r w:rsidR="004B2CDC" w:rsidRPr="00891F97">
        <w:rPr>
          <w:szCs w:val="28"/>
        </w:rPr>
        <w:t xml:space="preserve">. </w:t>
      </w:r>
      <w:r w:rsidR="001D64B9" w:rsidRPr="00891F97">
        <w:rPr>
          <w:szCs w:val="28"/>
        </w:rPr>
        <w:t xml:space="preserve">Trade-offs between achieving nutrition </w:t>
      </w:r>
      <w:r w:rsidR="004953C2" w:rsidRPr="00891F97">
        <w:rPr>
          <w:szCs w:val="28"/>
        </w:rPr>
        <w:t>targets</w:t>
      </w:r>
      <w:r w:rsidR="001D64B9" w:rsidRPr="00891F97">
        <w:rPr>
          <w:szCs w:val="28"/>
        </w:rPr>
        <w:t xml:space="preserve"> and other goals </w:t>
      </w:r>
      <w:r w:rsidR="004B2CDC" w:rsidRPr="00891F97">
        <w:rPr>
          <w:szCs w:val="28"/>
        </w:rPr>
        <w:t xml:space="preserve">need to be </w:t>
      </w:r>
      <w:r w:rsidR="001D64B9" w:rsidRPr="00891F97">
        <w:rPr>
          <w:szCs w:val="28"/>
        </w:rPr>
        <w:t xml:space="preserve">considered </w:t>
      </w:r>
      <w:r w:rsidR="004B2CDC" w:rsidRPr="00891F97">
        <w:rPr>
          <w:szCs w:val="28"/>
        </w:rPr>
        <w:t>and possible</w:t>
      </w:r>
      <w:r w:rsidR="00142F3D" w:rsidRPr="00891F97">
        <w:rPr>
          <w:szCs w:val="28"/>
        </w:rPr>
        <w:t xml:space="preserve"> </w:t>
      </w:r>
      <w:r w:rsidRPr="00891F97">
        <w:rPr>
          <w:szCs w:val="28"/>
        </w:rPr>
        <w:t>‘</w:t>
      </w:r>
      <w:r w:rsidR="001D64B9" w:rsidRPr="00891F97">
        <w:rPr>
          <w:szCs w:val="28"/>
        </w:rPr>
        <w:t>win-win</w:t>
      </w:r>
      <w:r w:rsidR="004953C2" w:rsidRPr="00891F97">
        <w:rPr>
          <w:szCs w:val="28"/>
        </w:rPr>
        <w:t>’</w:t>
      </w:r>
      <w:r w:rsidRPr="00891F97">
        <w:rPr>
          <w:szCs w:val="28"/>
        </w:rPr>
        <w:t xml:space="preserve"> </w:t>
      </w:r>
      <w:r w:rsidR="00B90475" w:rsidRPr="00891F97">
        <w:rPr>
          <w:szCs w:val="28"/>
        </w:rPr>
        <w:t>options</w:t>
      </w:r>
      <w:r w:rsidR="004B2CDC" w:rsidRPr="00891F97">
        <w:rPr>
          <w:szCs w:val="28"/>
        </w:rPr>
        <w:t xml:space="preserve"> identified</w:t>
      </w:r>
      <w:r w:rsidR="00B90475" w:rsidRPr="00891F97">
        <w:rPr>
          <w:szCs w:val="28"/>
        </w:rPr>
        <w:t xml:space="preserve"> such as</w:t>
      </w:r>
      <w:r w:rsidR="001D64B9" w:rsidRPr="00891F97">
        <w:rPr>
          <w:szCs w:val="28"/>
        </w:rPr>
        <w:t xml:space="preserve"> investments in rural infrastructure (e.g. feeder roads and irrigation facilities), research, food processing technology and market information, which may increase food production, reduce consumer prices, increase farmer incomes and improve nutrition.</w:t>
      </w:r>
      <w:r w:rsidR="004B2CDC" w:rsidRPr="00891F97">
        <w:rPr>
          <w:szCs w:val="28"/>
        </w:rPr>
        <w:t xml:space="preserve"> </w:t>
      </w:r>
      <w:r w:rsidR="00B90475" w:rsidRPr="00891F97">
        <w:rPr>
          <w:szCs w:val="28"/>
        </w:rPr>
        <w:t xml:space="preserve">The private sector </w:t>
      </w:r>
      <w:r w:rsidR="007F1305" w:rsidRPr="00891F97">
        <w:rPr>
          <w:szCs w:val="28"/>
        </w:rPr>
        <w:t xml:space="preserve">will facilitate </w:t>
      </w:r>
      <w:r w:rsidR="001D64B9" w:rsidRPr="00891F97">
        <w:rPr>
          <w:szCs w:val="28"/>
        </w:rPr>
        <w:t>more</w:t>
      </w:r>
      <w:r w:rsidR="00B90475" w:rsidRPr="00891F97">
        <w:rPr>
          <w:szCs w:val="28"/>
        </w:rPr>
        <w:t xml:space="preserve"> </w:t>
      </w:r>
      <w:r w:rsidR="00782C9A" w:rsidRPr="00891F97">
        <w:rPr>
          <w:szCs w:val="28"/>
        </w:rPr>
        <w:t xml:space="preserve">sustainable and </w:t>
      </w:r>
      <w:r w:rsidR="00B90475" w:rsidRPr="00891F97">
        <w:rPr>
          <w:szCs w:val="28"/>
        </w:rPr>
        <w:t>nutritionally</w:t>
      </w:r>
      <w:r w:rsidR="001D64B9" w:rsidRPr="00891F97">
        <w:rPr>
          <w:szCs w:val="28"/>
        </w:rPr>
        <w:t xml:space="preserve"> desirable </w:t>
      </w:r>
      <w:r w:rsidR="00B90475" w:rsidRPr="00891F97">
        <w:rPr>
          <w:szCs w:val="28"/>
        </w:rPr>
        <w:t xml:space="preserve">diets when </w:t>
      </w:r>
      <w:r w:rsidR="007F1305" w:rsidRPr="00891F97">
        <w:rPr>
          <w:szCs w:val="28"/>
        </w:rPr>
        <w:t xml:space="preserve">it pays to do so. </w:t>
      </w:r>
      <w:r w:rsidRPr="00891F97">
        <w:rPr>
          <w:szCs w:val="28"/>
        </w:rPr>
        <w:t>Hence, a</w:t>
      </w:r>
      <w:r w:rsidR="00B90475" w:rsidRPr="00891F97">
        <w:rPr>
          <w:szCs w:val="28"/>
        </w:rPr>
        <w:t xml:space="preserve">ppropriate regulation and incentives can </w:t>
      </w:r>
      <w:r w:rsidR="007F1305" w:rsidRPr="00891F97">
        <w:rPr>
          <w:szCs w:val="28"/>
        </w:rPr>
        <w:t xml:space="preserve">increase </w:t>
      </w:r>
      <w:r w:rsidR="00B90475" w:rsidRPr="00891F97">
        <w:rPr>
          <w:szCs w:val="28"/>
        </w:rPr>
        <w:t xml:space="preserve">the </w:t>
      </w:r>
      <w:r w:rsidR="007F1305" w:rsidRPr="00891F97">
        <w:rPr>
          <w:szCs w:val="28"/>
        </w:rPr>
        <w:t>compatibility between market signals and improved nutrition</w:t>
      </w:r>
      <w:r w:rsidR="00C5686B" w:rsidRPr="00891F97">
        <w:rPr>
          <w:szCs w:val="28"/>
        </w:rPr>
        <w:t>.</w:t>
      </w:r>
    </w:p>
    <w:p w14:paraId="1533EE85" w14:textId="77777777" w:rsidR="001D64B9" w:rsidRPr="00891F97" w:rsidRDefault="001D64B9" w:rsidP="00A05201">
      <w:pPr>
        <w:rPr>
          <w:szCs w:val="28"/>
        </w:rPr>
      </w:pPr>
    </w:p>
    <w:p w14:paraId="045227AE" w14:textId="5CDFA684" w:rsidR="00C5686B" w:rsidRPr="00891F97" w:rsidRDefault="007E7FBE" w:rsidP="00B94480">
      <w:pPr>
        <w:rPr>
          <w:szCs w:val="28"/>
        </w:rPr>
      </w:pPr>
      <w:r w:rsidRPr="00891F97">
        <w:rPr>
          <w:szCs w:val="28"/>
        </w:rPr>
        <w:t>I</w:t>
      </w:r>
      <w:r w:rsidR="00C5686B" w:rsidRPr="00891F97">
        <w:rPr>
          <w:szCs w:val="28"/>
        </w:rPr>
        <w:t>ncreas</w:t>
      </w:r>
      <w:r w:rsidRPr="00891F97">
        <w:rPr>
          <w:szCs w:val="28"/>
        </w:rPr>
        <w:t>ing</w:t>
      </w:r>
      <w:r w:rsidR="00C5686B" w:rsidRPr="00891F97">
        <w:rPr>
          <w:szCs w:val="28"/>
        </w:rPr>
        <w:t xml:space="preserve"> productivity and economic growth</w:t>
      </w:r>
      <w:r w:rsidRPr="00891F97">
        <w:rPr>
          <w:szCs w:val="28"/>
        </w:rPr>
        <w:t xml:space="preserve"> can improve nutrition outcomes</w:t>
      </w:r>
      <w:r w:rsidR="00C5686B" w:rsidRPr="00891F97">
        <w:rPr>
          <w:szCs w:val="28"/>
        </w:rPr>
        <w:t>.</w:t>
      </w:r>
      <w:r w:rsidR="00142F3D" w:rsidRPr="00891F97">
        <w:rPr>
          <w:szCs w:val="28"/>
        </w:rPr>
        <w:t xml:space="preserve"> </w:t>
      </w:r>
      <w:r w:rsidRPr="00891F97">
        <w:rPr>
          <w:szCs w:val="28"/>
        </w:rPr>
        <w:t>Improvements in agricultur</w:t>
      </w:r>
      <w:ins w:id="89" w:author="Robert Vos (ESP)" w:date="2014-08-13T08:40:00Z">
        <w:r w:rsidR="00A21E81">
          <w:rPr>
            <w:szCs w:val="28"/>
          </w:rPr>
          <w:t>e and</w:t>
        </w:r>
      </w:ins>
      <w:del w:id="90" w:author="Robert Vos (ESP)" w:date="2014-08-13T08:40:00Z">
        <w:r w:rsidRPr="00891F97" w:rsidDel="00A21E81">
          <w:rPr>
            <w:szCs w:val="28"/>
          </w:rPr>
          <w:delText>al,</w:delText>
        </w:r>
      </w:del>
      <w:r w:rsidRPr="00891F97">
        <w:rPr>
          <w:szCs w:val="28"/>
        </w:rPr>
        <w:t xml:space="preserve"> food production</w:t>
      </w:r>
      <w:ins w:id="91" w:author="Robert Vos (ESP)" w:date="2014-08-13T08:41:00Z">
        <w:r w:rsidR="00A21E81">
          <w:rPr>
            <w:szCs w:val="28"/>
          </w:rPr>
          <w:t xml:space="preserve"> and</w:t>
        </w:r>
      </w:ins>
      <w:del w:id="92" w:author="Robert Vos (ESP)" w:date="2014-08-13T08:40:00Z">
        <w:r w:rsidRPr="00891F97" w:rsidDel="00A21E81">
          <w:rPr>
            <w:szCs w:val="28"/>
          </w:rPr>
          <w:delText xml:space="preserve"> </w:delText>
        </w:r>
      </w:del>
      <w:r w:rsidR="00AE48DA">
        <w:rPr>
          <w:szCs w:val="28"/>
        </w:rPr>
        <w:t xml:space="preserve"> </w:t>
      </w:r>
      <w:ins w:id="93" w:author="Ilaria Sisto" w:date="2014-08-09T12:36:00Z">
        <w:r w:rsidR="00AE48DA">
          <w:rPr>
            <w:szCs w:val="28"/>
          </w:rPr>
          <w:t xml:space="preserve">in the access to services </w:t>
        </w:r>
      </w:ins>
      <w:r w:rsidR="00C5686B" w:rsidRPr="00891F97">
        <w:rPr>
          <w:szCs w:val="28"/>
        </w:rPr>
        <w:t>that reduce demands on women’s time</w:t>
      </w:r>
      <w:ins w:id="94" w:author="Robert Vos (ESP)" w:date="2014-08-13T08:41:00Z">
        <w:r w:rsidR="00A21E81">
          <w:rPr>
            <w:szCs w:val="28"/>
          </w:rPr>
          <w:t xml:space="preserve"> will help</w:t>
        </w:r>
      </w:ins>
      <w:del w:id="95" w:author="Robert Vos (ESP)" w:date="2014-08-13T08:41:00Z">
        <w:r w:rsidRPr="00891F97" w:rsidDel="00A21E81">
          <w:rPr>
            <w:szCs w:val="28"/>
          </w:rPr>
          <w:delText>,</w:delText>
        </w:r>
      </w:del>
      <w:r w:rsidRPr="00891F97">
        <w:rPr>
          <w:szCs w:val="28"/>
        </w:rPr>
        <w:t xml:space="preserve"> improve the well-being of women and</w:t>
      </w:r>
      <w:r w:rsidR="00142F3D" w:rsidRPr="00891F97">
        <w:rPr>
          <w:szCs w:val="28"/>
        </w:rPr>
        <w:t xml:space="preserve"> </w:t>
      </w:r>
      <w:r w:rsidR="00B94480" w:rsidRPr="00891F97">
        <w:rPr>
          <w:szCs w:val="28"/>
        </w:rPr>
        <w:t>people’s</w:t>
      </w:r>
      <w:r w:rsidR="00B94480" w:rsidRPr="00397A68">
        <w:rPr>
          <w:szCs w:val="28"/>
        </w:rPr>
        <w:t xml:space="preserve"> </w:t>
      </w:r>
      <w:r w:rsidR="00C5686B" w:rsidRPr="00397A68">
        <w:rPr>
          <w:szCs w:val="28"/>
        </w:rPr>
        <w:t>nutrition by increasing time available for child care</w:t>
      </w:r>
      <w:r w:rsidR="00C5686B" w:rsidRPr="00891F97">
        <w:rPr>
          <w:szCs w:val="28"/>
        </w:rPr>
        <w:t>, food preparation, accessing clean drinking water, increas</w:t>
      </w:r>
      <w:r w:rsidRPr="00891F97">
        <w:rPr>
          <w:szCs w:val="28"/>
        </w:rPr>
        <w:t>ing women’s</w:t>
      </w:r>
      <w:r w:rsidR="00C5686B" w:rsidRPr="00891F97">
        <w:rPr>
          <w:szCs w:val="28"/>
        </w:rPr>
        <w:t xml:space="preserve"> income.</w:t>
      </w:r>
      <w:r w:rsidR="00142F3D" w:rsidRPr="00891F97">
        <w:rPr>
          <w:szCs w:val="28"/>
        </w:rPr>
        <w:t xml:space="preserve"> </w:t>
      </w:r>
      <w:r w:rsidR="000F604F" w:rsidRPr="00891F97">
        <w:rPr>
          <w:szCs w:val="28"/>
        </w:rPr>
        <w:t>P</w:t>
      </w:r>
      <w:r w:rsidR="00C5686B" w:rsidRPr="00891F97">
        <w:rPr>
          <w:szCs w:val="28"/>
        </w:rPr>
        <w:t>roductivity improvements</w:t>
      </w:r>
      <w:r w:rsidR="000F604F" w:rsidRPr="00891F97">
        <w:rPr>
          <w:szCs w:val="28"/>
        </w:rPr>
        <w:t xml:space="preserve"> can</w:t>
      </w:r>
      <w:r w:rsidR="00C5686B" w:rsidRPr="00891F97">
        <w:rPr>
          <w:szCs w:val="28"/>
        </w:rPr>
        <w:t xml:space="preserve"> reduce </w:t>
      </w:r>
      <w:r w:rsidR="000F604F" w:rsidRPr="00891F97">
        <w:rPr>
          <w:szCs w:val="28"/>
        </w:rPr>
        <w:t>net</w:t>
      </w:r>
      <w:r w:rsidR="00C5686B" w:rsidRPr="00891F97">
        <w:rPr>
          <w:szCs w:val="28"/>
        </w:rPr>
        <w:t xml:space="preserve"> unit</w:t>
      </w:r>
      <w:r w:rsidR="001E19C2" w:rsidRPr="00891F97">
        <w:rPr>
          <w:szCs w:val="28"/>
        </w:rPr>
        <w:t xml:space="preserve"> </w:t>
      </w:r>
      <w:r w:rsidR="00C5686B" w:rsidRPr="00891F97">
        <w:rPr>
          <w:szCs w:val="28"/>
        </w:rPr>
        <w:t>costs</w:t>
      </w:r>
      <w:r w:rsidR="001E19C2" w:rsidRPr="00891F97">
        <w:rPr>
          <w:szCs w:val="28"/>
        </w:rPr>
        <w:t>,</w:t>
      </w:r>
      <w:r w:rsidR="00C5686B" w:rsidRPr="00891F97">
        <w:rPr>
          <w:szCs w:val="28"/>
        </w:rPr>
        <w:t xml:space="preserve"> </w:t>
      </w:r>
      <w:r w:rsidR="000F604F" w:rsidRPr="00891F97">
        <w:rPr>
          <w:szCs w:val="28"/>
        </w:rPr>
        <w:t>increasing</w:t>
      </w:r>
      <w:r w:rsidR="00063809" w:rsidRPr="00891F97">
        <w:rPr>
          <w:szCs w:val="28"/>
        </w:rPr>
        <w:t xml:space="preserve"> </w:t>
      </w:r>
      <w:r w:rsidR="000F604F" w:rsidRPr="00891F97">
        <w:rPr>
          <w:szCs w:val="28"/>
        </w:rPr>
        <w:t>farmers</w:t>
      </w:r>
      <w:r w:rsidR="00063809" w:rsidRPr="00891F97">
        <w:rPr>
          <w:szCs w:val="28"/>
        </w:rPr>
        <w:t>’</w:t>
      </w:r>
      <w:r w:rsidR="000F604F" w:rsidRPr="00891F97">
        <w:rPr>
          <w:szCs w:val="28"/>
        </w:rPr>
        <w:t xml:space="preserve"> </w:t>
      </w:r>
      <w:r w:rsidR="00C5686B" w:rsidRPr="00891F97">
        <w:rPr>
          <w:szCs w:val="28"/>
        </w:rPr>
        <w:t xml:space="preserve">incomes and </w:t>
      </w:r>
      <w:r w:rsidR="000F604F" w:rsidRPr="00891F97">
        <w:rPr>
          <w:szCs w:val="28"/>
        </w:rPr>
        <w:t xml:space="preserve">lowering </w:t>
      </w:r>
      <w:r w:rsidR="00C5686B" w:rsidRPr="00891F97">
        <w:rPr>
          <w:szCs w:val="28"/>
        </w:rPr>
        <w:t>food prices which</w:t>
      </w:r>
      <w:r w:rsidR="000F604F" w:rsidRPr="00891F97">
        <w:rPr>
          <w:szCs w:val="28"/>
        </w:rPr>
        <w:t xml:space="preserve"> should</w:t>
      </w:r>
      <w:r w:rsidR="00C5686B" w:rsidRPr="00891F97">
        <w:rPr>
          <w:szCs w:val="28"/>
        </w:rPr>
        <w:t xml:space="preserve"> have positive nutrition and economic growth effects. </w:t>
      </w:r>
      <w:r w:rsidR="000F604F" w:rsidRPr="00891F97">
        <w:rPr>
          <w:szCs w:val="28"/>
        </w:rPr>
        <w:t>I</w:t>
      </w:r>
      <w:r w:rsidR="00C5686B" w:rsidRPr="00891F97">
        <w:rPr>
          <w:szCs w:val="28"/>
        </w:rPr>
        <w:t>ncreas</w:t>
      </w:r>
      <w:r w:rsidR="000F604F" w:rsidRPr="00891F97">
        <w:rPr>
          <w:szCs w:val="28"/>
        </w:rPr>
        <w:t>ing</w:t>
      </w:r>
      <w:r w:rsidR="00C5686B" w:rsidRPr="00891F97">
        <w:rPr>
          <w:szCs w:val="28"/>
        </w:rPr>
        <w:t xml:space="preserve"> diversity in food production</w:t>
      </w:r>
      <w:r w:rsidR="000F604F" w:rsidRPr="00891F97">
        <w:rPr>
          <w:szCs w:val="28"/>
        </w:rPr>
        <w:t xml:space="preserve"> can</w:t>
      </w:r>
      <w:r w:rsidR="00C5686B" w:rsidRPr="00891F97">
        <w:rPr>
          <w:szCs w:val="28"/>
        </w:rPr>
        <w:t xml:space="preserve"> lower production risks</w:t>
      </w:r>
      <w:r w:rsidR="00BA3AEA" w:rsidRPr="00891F97">
        <w:rPr>
          <w:szCs w:val="28"/>
        </w:rPr>
        <w:t>,</w:t>
      </w:r>
      <w:r w:rsidR="00C5686B" w:rsidRPr="00891F97">
        <w:rPr>
          <w:szCs w:val="28"/>
        </w:rPr>
        <w:t xml:space="preserve"> </w:t>
      </w:r>
      <w:r w:rsidR="00BA3AEA" w:rsidRPr="00891F97">
        <w:rPr>
          <w:szCs w:val="28"/>
        </w:rPr>
        <w:t xml:space="preserve">improve </w:t>
      </w:r>
      <w:r w:rsidR="00C5686B" w:rsidRPr="00891F97">
        <w:rPr>
          <w:szCs w:val="28"/>
        </w:rPr>
        <w:t>nutrition</w:t>
      </w:r>
      <w:r w:rsidR="00BA3AEA" w:rsidRPr="00891F97">
        <w:rPr>
          <w:szCs w:val="28"/>
        </w:rPr>
        <w:t>,</w:t>
      </w:r>
      <w:r w:rsidR="00C5686B" w:rsidRPr="00891F97">
        <w:rPr>
          <w:szCs w:val="28"/>
        </w:rPr>
        <w:t xml:space="preserve"> contribute to ecosystem health, and</w:t>
      </w:r>
      <w:r w:rsidR="00BA3AEA" w:rsidRPr="00891F97">
        <w:rPr>
          <w:szCs w:val="28"/>
        </w:rPr>
        <w:t xml:space="preserve"> raise farmer incomes and well-being.</w:t>
      </w:r>
      <w:r w:rsidR="00142F3D" w:rsidRPr="00891F97">
        <w:rPr>
          <w:szCs w:val="28"/>
        </w:rPr>
        <w:t xml:space="preserve"> </w:t>
      </w:r>
      <w:r w:rsidR="00BA3AEA" w:rsidRPr="00891F97">
        <w:rPr>
          <w:szCs w:val="28"/>
        </w:rPr>
        <w:t xml:space="preserve">Hence, greater </w:t>
      </w:r>
      <w:r w:rsidR="00C5686B" w:rsidRPr="00891F97">
        <w:rPr>
          <w:szCs w:val="28"/>
        </w:rPr>
        <w:t xml:space="preserve">nutrition sensitivity as a policy goal </w:t>
      </w:r>
      <w:r w:rsidR="00BA3AEA" w:rsidRPr="00891F97">
        <w:rPr>
          <w:szCs w:val="28"/>
        </w:rPr>
        <w:t>can enhance</w:t>
      </w:r>
      <w:r w:rsidR="00C5686B" w:rsidRPr="00891F97">
        <w:rPr>
          <w:szCs w:val="28"/>
        </w:rPr>
        <w:t xml:space="preserve"> economic </w:t>
      </w:r>
      <w:r w:rsidR="00BA3AEA" w:rsidRPr="00891F97">
        <w:rPr>
          <w:szCs w:val="28"/>
        </w:rPr>
        <w:t xml:space="preserve">growth, incomes and </w:t>
      </w:r>
      <w:r w:rsidR="00C5686B" w:rsidRPr="00891F97">
        <w:rPr>
          <w:szCs w:val="28"/>
        </w:rPr>
        <w:t>efficiency</w:t>
      </w:r>
      <w:r w:rsidR="00BA3AEA" w:rsidRPr="00891F97">
        <w:rPr>
          <w:szCs w:val="28"/>
        </w:rPr>
        <w:t>,</w:t>
      </w:r>
      <w:r w:rsidR="00C5686B" w:rsidRPr="00891F97">
        <w:rPr>
          <w:szCs w:val="28"/>
        </w:rPr>
        <w:t xml:space="preserve"> </w:t>
      </w:r>
      <w:r w:rsidR="00BA3AEA" w:rsidRPr="00891F97">
        <w:rPr>
          <w:szCs w:val="28"/>
        </w:rPr>
        <w:t xml:space="preserve">especially </w:t>
      </w:r>
      <w:r w:rsidR="00C5686B" w:rsidRPr="00891F97">
        <w:rPr>
          <w:szCs w:val="28"/>
        </w:rPr>
        <w:t xml:space="preserve">pro-poor development </w:t>
      </w:r>
      <w:r w:rsidR="00BA3AEA" w:rsidRPr="00891F97">
        <w:rPr>
          <w:szCs w:val="28"/>
        </w:rPr>
        <w:t>through</w:t>
      </w:r>
      <w:r w:rsidR="00C5686B" w:rsidRPr="00891F97">
        <w:rPr>
          <w:szCs w:val="28"/>
        </w:rPr>
        <w:t xml:space="preserve"> empowerment, </w:t>
      </w:r>
      <w:ins w:id="96" w:author="Kae Mihara (ESP)" w:date="2014-08-07T10:49:00Z">
        <w:r w:rsidR="00B87FCB">
          <w:rPr>
            <w:rFonts w:eastAsiaTheme="minorEastAsia" w:hint="eastAsia"/>
            <w:szCs w:val="28"/>
            <w:lang w:eastAsia="ja-JP"/>
          </w:rPr>
          <w:t>equ</w:t>
        </w:r>
      </w:ins>
      <w:ins w:id="97" w:author="Robert Vos (ESP)" w:date="2014-08-13T08:43:00Z">
        <w:r w:rsidR="0088620E">
          <w:rPr>
            <w:rFonts w:eastAsiaTheme="minorEastAsia"/>
            <w:szCs w:val="28"/>
            <w:lang w:eastAsia="ja-JP"/>
          </w:rPr>
          <w:t>ity</w:t>
        </w:r>
      </w:ins>
      <w:ins w:id="98" w:author="Kae Mihara (ESP)" w:date="2014-08-07T10:49:00Z">
        <w:del w:id="99" w:author="Robert Vos (ESP)" w:date="2014-08-13T08:43:00Z">
          <w:r w:rsidR="00B87FCB" w:rsidDel="0088620E">
            <w:rPr>
              <w:rFonts w:eastAsiaTheme="minorEastAsia" w:hint="eastAsia"/>
              <w:szCs w:val="28"/>
              <w:lang w:eastAsia="ja-JP"/>
            </w:rPr>
            <w:delText>ality</w:delText>
          </w:r>
        </w:del>
      </w:ins>
      <w:ins w:id="100" w:author="Robert Vos (ESP)" w:date="2014-08-13T08:42:00Z">
        <w:r w:rsidR="0088620E">
          <w:rPr>
            <w:rFonts w:eastAsiaTheme="minorEastAsia"/>
            <w:szCs w:val="28"/>
            <w:lang w:eastAsia="ja-JP"/>
          </w:rPr>
          <w:t>,</w:t>
        </w:r>
      </w:ins>
      <w:r w:rsidR="00C5686B" w:rsidRPr="00891F97">
        <w:rPr>
          <w:szCs w:val="28"/>
        </w:rPr>
        <w:t xml:space="preserve"> and social welfare. </w:t>
      </w:r>
    </w:p>
    <w:p w14:paraId="5EC8FD00" w14:textId="77777777" w:rsidR="00B94480" w:rsidRPr="00891F97" w:rsidRDefault="00B94480" w:rsidP="00A05201">
      <w:pPr>
        <w:rPr>
          <w:szCs w:val="28"/>
        </w:rPr>
      </w:pPr>
    </w:p>
    <w:p w14:paraId="5F9ECB14" w14:textId="77777777" w:rsidR="00872790" w:rsidRPr="00891F97" w:rsidRDefault="009F6D24" w:rsidP="00A05201">
      <w:pPr>
        <w:rPr>
          <w:szCs w:val="28"/>
        </w:rPr>
      </w:pPr>
      <w:r w:rsidRPr="00891F97">
        <w:rPr>
          <w:szCs w:val="28"/>
        </w:rPr>
        <w:t xml:space="preserve">Income growth is associated with reductions in undernourishment. However, if income growth is to improve diets, it must be accompanied by specific actions to improve dietary adequacy and quality to reduce </w:t>
      </w:r>
      <w:r w:rsidR="00883D52" w:rsidRPr="00891F97">
        <w:rPr>
          <w:szCs w:val="28"/>
        </w:rPr>
        <w:t>malnutrition in all its forms</w:t>
      </w:r>
      <w:r w:rsidRPr="00891F97">
        <w:rPr>
          <w:szCs w:val="28"/>
        </w:rPr>
        <w:t>.</w:t>
      </w:r>
    </w:p>
    <w:p w14:paraId="69E1B58D" w14:textId="77777777" w:rsidR="00E90D0A" w:rsidRPr="00891F97" w:rsidRDefault="008F10C2" w:rsidP="00A05201">
      <w:pPr>
        <w:rPr>
          <w:szCs w:val="28"/>
        </w:rPr>
      </w:pPr>
      <w:r w:rsidRPr="00891F97">
        <w:rPr>
          <w:szCs w:val="28"/>
        </w:rPr>
        <w:t xml:space="preserve"> </w:t>
      </w:r>
    </w:p>
    <w:p w14:paraId="12FEC2A9" w14:textId="77777777" w:rsidR="002F2EB2" w:rsidRPr="00891F97" w:rsidRDefault="00C5686B" w:rsidP="00A05201">
      <w:pPr>
        <w:rPr>
          <w:szCs w:val="28"/>
        </w:rPr>
      </w:pPr>
      <w:r w:rsidRPr="00891F97">
        <w:rPr>
          <w:szCs w:val="28"/>
        </w:rPr>
        <w:t>Food system-based policies which work to reduce malnutrition via increased purchasing power stand a better chance of success when implemented within a broader pro-poor context</w:t>
      </w:r>
      <w:r w:rsidR="001E19C2" w:rsidRPr="00891F97">
        <w:rPr>
          <w:szCs w:val="28"/>
        </w:rPr>
        <w:t>,</w:t>
      </w:r>
      <w:r w:rsidRPr="00891F97">
        <w:rPr>
          <w:szCs w:val="28"/>
        </w:rPr>
        <w:t xml:space="preserve"> includ</w:t>
      </w:r>
      <w:r w:rsidR="00BA3AEA" w:rsidRPr="00891F97">
        <w:rPr>
          <w:szCs w:val="28"/>
        </w:rPr>
        <w:t>ing</w:t>
      </w:r>
      <w:r w:rsidRPr="00891F97">
        <w:rPr>
          <w:szCs w:val="28"/>
        </w:rPr>
        <w:t xml:space="preserve"> social protection and other measures to reduce risk. </w:t>
      </w:r>
    </w:p>
    <w:p w14:paraId="527E781A" w14:textId="77777777" w:rsidR="008F10C2" w:rsidRPr="00891F97" w:rsidRDefault="008F10C2" w:rsidP="00A05201">
      <w:pPr>
        <w:rPr>
          <w:szCs w:val="28"/>
        </w:rPr>
      </w:pPr>
    </w:p>
    <w:p w14:paraId="58D26BD0" w14:textId="77777777" w:rsidR="00642CCD" w:rsidRPr="00891F97" w:rsidRDefault="00642CCD" w:rsidP="00A05201">
      <w:pPr>
        <w:tabs>
          <w:tab w:val="left" w:pos="426"/>
        </w:tabs>
        <w:rPr>
          <w:szCs w:val="28"/>
        </w:rPr>
      </w:pPr>
      <w:r w:rsidRPr="00891F97">
        <w:rPr>
          <w:szCs w:val="28"/>
        </w:rPr>
        <w:t xml:space="preserve">Healthy diets contain a balanced and adequate combination of foods to ensure </w:t>
      </w:r>
      <w:r w:rsidR="009F6D24" w:rsidRPr="00891F97">
        <w:rPr>
          <w:szCs w:val="28"/>
        </w:rPr>
        <w:t xml:space="preserve">sufficient </w:t>
      </w:r>
      <w:r w:rsidRPr="00891F97">
        <w:rPr>
          <w:szCs w:val="28"/>
        </w:rPr>
        <w:t xml:space="preserve">macronutrients (carbohydrates, fats and protein) and essential micronutrients (vitamins and minerals). Diverse diets that combine a variety of cereals, legumes, vegetables, fruits and animal-source foods will provide adequate nutrition for most people to meet </w:t>
      </w:r>
      <w:r w:rsidR="009F6D24" w:rsidRPr="00891F97">
        <w:rPr>
          <w:szCs w:val="28"/>
        </w:rPr>
        <w:t xml:space="preserve">their </w:t>
      </w:r>
      <w:r w:rsidRPr="00891F97">
        <w:rPr>
          <w:szCs w:val="28"/>
        </w:rPr>
        <w:t>nutrient requirements, although supplements may be needed for certain populations</w:t>
      </w:r>
      <w:r w:rsidR="00063809" w:rsidRPr="00891F97">
        <w:rPr>
          <w:szCs w:val="28"/>
        </w:rPr>
        <w:t>,</w:t>
      </w:r>
      <w:r w:rsidR="009F6D24" w:rsidRPr="00891F97">
        <w:rPr>
          <w:szCs w:val="28"/>
        </w:rPr>
        <w:t xml:space="preserve"> e.g.</w:t>
      </w:r>
      <w:r w:rsidR="001E19C2" w:rsidRPr="00891F97">
        <w:rPr>
          <w:szCs w:val="28"/>
        </w:rPr>
        <w:t>,</w:t>
      </w:r>
      <w:r w:rsidR="009F6D24" w:rsidRPr="00891F97">
        <w:rPr>
          <w:szCs w:val="28"/>
        </w:rPr>
        <w:t xml:space="preserve"> </w:t>
      </w:r>
      <w:r w:rsidR="008F10C2" w:rsidRPr="00891F97">
        <w:rPr>
          <w:szCs w:val="28"/>
        </w:rPr>
        <w:t>dur</w:t>
      </w:r>
      <w:r w:rsidR="009F6D24" w:rsidRPr="00891F97">
        <w:rPr>
          <w:szCs w:val="28"/>
        </w:rPr>
        <w:t>in</w:t>
      </w:r>
      <w:r w:rsidR="008F10C2" w:rsidRPr="00891F97">
        <w:rPr>
          <w:szCs w:val="28"/>
        </w:rPr>
        <w:t>g</w:t>
      </w:r>
      <w:r w:rsidR="009F6D24" w:rsidRPr="00891F97">
        <w:rPr>
          <w:szCs w:val="28"/>
        </w:rPr>
        <w:t xml:space="preserve"> humanitarian emergencies</w:t>
      </w:r>
      <w:r w:rsidRPr="00891F97">
        <w:rPr>
          <w:szCs w:val="28"/>
        </w:rPr>
        <w:t xml:space="preserve">. </w:t>
      </w:r>
    </w:p>
    <w:p w14:paraId="1B7EF9C2" w14:textId="77777777" w:rsidR="00642CCD" w:rsidRPr="00891F97" w:rsidRDefault="00642CCD" w:rsidP="00A05201">
      <w:pPr>
        <w:rPr>
          <w:szCs w:val="28"/>
          <w:highlight w:val="yellow"/>
        </w:rPr>
      </w:pPr>
    </w:p>
    <w:p w14:paraId="7140503B" w14:textId="77777777" w:rsidR="00E90D0A" w:rsidRPr="00891F97" w:rsidRDefault="00E90D0A" w:rsidP="00283715">
      <w:pPr>
        <w:rPr>
          <w:szCs w:val="28"/>
        </w:rPr>
      </w:pPr>
      <w:r w:rsidRPr="00891F97">
        <w:rPr>
          <w:szCs w:val="28"/>
        </w:rPr>
        <w:lastRenderedPageBreak/>
        <w:t xml:space="preserve">In order to promote optimal health, WHO recommends that diets should </w:t>
      </w:r>
      <w:proofErr w:type="gramStart"/>
      <w:r w:rsidRPr="00891F97">
        <w:rPr>
          <w:szCs w:val="28"/>
        </w:rPr>
        <w:t>ensure:</w:t>
      </w:r>
      <w:proofErr w:type="gramEnd"/>
    </w:p>
    <w:p w14:paraId="4B52CF95" w14:textId="77777777" w:rsidR="00E90D0A" w:rsidRPr="00891F97" w:rsidRDefault="00E90D0A" w:rsidP="00283715">
      <w:pPr>
        <w:rPr>
          <w:szCs w:val="28"/>
        </w:rPr>
      </w:pPr>
    </w:p>
    <w:p w14:paraId="42F2738D" w14:textId="77777777" w:rsidR="00E90D0A" w:rsidRPr="00891F97" w:rsidRDefault="00E90D0A" w:rsidP="00283715">
      <w:pPr>
        <w:pStyle w:val="ListParagraph"/>
        <w:numPr>
          <w:ilvl w:val="0"/>
          <w:numId w:val="60"/>
        </w:numPr>
        <w:rPr>
          <w:szCs w:val="28"/>
        </w:rPr>
      </w:pPr>
      <w:r w:rsidRPr="00891F97">
        <w:rPr>
          <w:szCs w:val="28"/>
        </w:rPr>
        <w:t>Daily needs of energy, vitamins and minerals are met</w:t>
      </w:r>
      <w:r w:rsidR="00E06BA1">
        <w:rPr>
          <w:szCs w:val="28"/>
        </w:rPr>
        <w:t>,</w:t>
      </w:r>
      <w:r w:rsidRPr="00891F97">
        <w:rPr>
          <w:szCs w:val="28"/>
        </w:rPr>
        <w:t xml:space="preserve"> but energy intake does not exceed them.</w:t>
      </w:r>
    </w:p>
    <w:p w14:paraId="6A47BBB1" w14:textId="77777777" w:rsidR="00E90D0A" w:rsidRPr="00891F97" w:rsidRDefault="00E90D0A" w:rsidP="00283715">
      <w:pPr>
        <w:pStyle w:val="ListParagraph"/>
        <w:numPr>
          <w:ilvl w:val="0"/>
          <w:numId w:val="60"/>
        </w:numPr>
        <w:rPr>
          <w:szCs w:val="28"/>
        </w:rPr>
      </w:pPr>
      <w:r w:rsidRPr="00891F97">
        <w:rPr>
          <w:szCs w:val="28"/>
        </w:rPr>
        <w:t>Consumption of fruit and vegetables is over 500 g per day.</w:t>
      </w:r>
    </w:p>
    <w:p w14:paraId="5CF85C7A" w14:textId="77777777" w:rsidR="00E90D0A" w:rsidRPr="00891F97" w:rsidRDefault="00E90D0A" w:rsidP="00283715">
      <w:pPr>
        <w:pStyle w:val="ListParagraph"/>
        <w:numPr>
          <w:ilvl w:val="0"/>
          <w:numId w:val="60"/>
        </w:numPr>
        <w:rPr>
          <w:szCs w:val="28"/>
        </w:rPr>
      </w:pPr>
      <w:r w:rsidRPr="00891F97">
        <w:rPr>
          <w:szCs w:val="28"/>
        </w:rPr>
        <w:t>Intake of saturated fat is less than 10% of total energy intake.</w:t>
      </w:r>
    </w:p>
    <w:p w14:paraId="3F0092BB" w14:textId="77777777" w:rsidR="00E90D0A" w:rsidRPr="00891F97" w:rsidRDefault="00E90D0A" w:rsidP="00283715">
      <w:pPr>
        <w:pStyle w:val="ListParagraph"/>
        <w:numPr>
          <w:ilvl w:val="0"/>
          <w:numId w:val="60"/>
        </w:numPr>
        <w:rPr>
          <w:szCs w:val="28"/>
        </w:rPr>
      </w:pPr>
      <w:r w:rsidRPr="00891F97">
        <w:rPr>
          <w:szCs w:val="28"/>
        </w:rPr>
        <w:t xml:space="preserve">Intake of </w:t>
      </w:r>
      <w:proofErr w:type="gramStart"/>
      <w:r w:rsidRPr="00891F97">
        <w:rPr>
          <w:szCs w:val="28"/>
        </w:rPr>
        <w:t>trans</w:t>
      </w:r>
      <w:proofErr w:type="gramEnd"/>
      <w:r w:rsidRPr="00891F97">
        <w:rPr>
          <w:szCs w:val="28"/>
        </w:rPr>
        <w:t xml:space="preserve"> fatty acids is kept to less than 2% of total fat intake.</w:t>
      </w:r>
    </w:p>
    <w:p w14:paraId="1409E4AE" w14:textId="77777777" w:rsidR="00E90D0A" w:rsidRPr="00891F97" w:rsidRDefault="00E90D0A" w:rsidP="00283715">
      <w:pPr>
        <w:pStyle w:val="ListParagraph"/>
        <w:numPr>
          <w:ilvl w:val="0"/>
          <w:numId w:val="60"/>
        </w:numPr>
        <w:rPr>
          <w:szCs w:val="28"/>
        </w:rPr>
      </w:pPr>
      <w:r w:rsidRPr="00891F97">
        <w:rPr>
          <w:szCs w:val="28"/>
        </w:rPr>
        <w:t>Intake of free sugars is less than 10% of total energy intake or, preferably, less than 5%.</w:t>
      </w:r>
    </w:p>
    <w:p w14:paraId="5A96AB65" w14:textId="77777777" w:rsidR="00E90D0A" w:rsidRPr="00891F97" w:rsidRDefault="00E90D0A" w:rsidP="00283715">
      <w:pPr>
        <w:pStyle w:val="ListParagraph"/>
        <w:numPr>
          <w:ilvl w:val="0"/>
          <w:numId w:val="60"/>
        </w:numPr>
        <w:rPr>
          <w:szCs w:val="28"/>
        </w:rPr>
      </w:pPr>
      <w:r w:rsidRPr="00891F97">
        <w:rPr>
          <w:szCs w:val="28"/>
        </w:rPr>
        <w:t>Intake of salt is less than 5 g per day.</w:t>
      </w:r>
    </w:p>
    <w:p w14:paraId="613A26C5" w14:textId="77777777" w:rsidR="00E90D0A" w:rsidRPr="00891F97" w:rsidRDefault="00E90D0A" w:rsidP="00283715">
      <w:pPr>
        <w:pStyle w:val="ListParagraph"/>
        <w:numPr>
          <w:ilvl w:val="0"/>
          <w:numId w:val="60"/>
        </w:numPr>
        <w:rPr>
          <w:rFonts w:ascii="Calibri" w:hAnsi="Calibri"/>
          <w:i/>
          <w:color w:val="000000" w:themeColor="text1"/>
          <w:szCs w:val="28"/>
        </w:rPr>
      </w:pPr>
      <w:r w:rsidRPr="00891F97">
        <w:rPr>
          <w:szCs w:val="28"/>
        </w:rPr>
        <w:t>Adequate intake of animal source foods is guaranteed in children under five</w:t>
      </w:r>
      <w:r w:rsidRPr="00891F97">
        <w:rPr>
          <w:rFonts w:ascii="Calibri" w:hAnsi="Calibri"/>
          <w:color w:val="000000" w:themeColor="text1"/>
          <w:szCs w:val="28"/>
        </w:rPr>
        <w:t>.</w:t>
      </w:r>
    </w:p>
    <w:p w14:paraId="0EEE2EAF" w14:textId="77777777" w:rsidR="00E90D0A" w:rsidRPr="00891F97" w:rsidRDefault="00E90D0A">
      <w:pPr>
        <w:rPr>
          <w:szCs w:val="28"/>
          <w:highlight w:val="yellow"/>
        </w:rPr>
      </w:pPr>
    </w:p>
    <w:p w14:paraId="62819E41" w14:textId="6B89754D" w:rsidR="00B34854" w:rsidRPr="00891F97" w:rsidRDefault="003C407C" w:rsidP="00A05201">
      <w:pPr>
        <w:rPr>
          <w:szCs w:val="28"/>
        </w:rPr>
      </w:pPr>
      <w:r w:rsidRPr="00891F97">
        <w:rPr>
          <w:szCs w:val="28"/>
        </w:rPr>
        <w:t>D</w:t>
      </w:r>
      <w:r w:rsidR="00564CA6" w:rsidRPr="00891F97">
        <w:rPr>
          <w:szCs w:val="28"/>
        </w:rPr>
        <w:t xml:space="preserve">ietary diversity is a key determinant of nutritional outcomes, but the consumption of nutrient-dense foods is very sensitive to income and price, especially for low-income consumers. Protecting the nutritional quality of diets – not just the adequacy of </w:t>
      </w:r>
      <w:r w:rsidR="00A83C03" w:rsidRPr="00891F97">
        <w:rPr>
          <w:szCs w:val="28"/>
        </w:rPr>
        <w:t>dietary energy</w:t>
      </w:r>
      <w:r w:rsidR="00564CA6" w:rsidRPr="00891F97">
        <w:rPr>
          <w:szCs w:val="28"/>
        </w:rPr>
        <w:t xml:space="preserve"> consumption – should be a priority for policy-makers.</w:t>
      </w:r>
      <w:r w:rsidR="00892C59" w:rsidRPr="00891F97">
        <w:rPr>
          <w:szCs w:val="28"/>
        </w:rPr>
        <w:t xml:space="preserve"> </w:t>
      </w:r>
      <w:r w:rsidR="00B34854" w:rsidRPr="00891F97">
        <w:rPr>
          <w:szCs w:val="28"/>
        </w:rPr>
        <w:t>To improve diets, it is necessary to meet basic nutrition</w:t>
      </w:r>
      <w:r w:rsidR="00A83C03" w:rsidRPr="00891F97">
        <w:rPr>
          <w:szCs w:val="28"/>
        </w:rPr>
        <w:t xml:space="preserve"> needs</w:t>
      </w:r>
      <w:r w:rsidR="00B34854" w:rsidRPr="00891F97">
        <w:rPr>
          <w:szCs w:val="28"/>
        </w:rPr>
        <w:t xml:space="preserve"> by providing affordable choices. </w:t>
      </w:r>
      <w:r w:rsidR="0057642D" w:rsidRPr="00891F97">
        <w:rPr>
          <w:szCs w:val="28"/>
        </w:rPr>
        <w:t>T</w:t>
      </w:r>
      <w:r w:rsidR="00B34854" w:rsidRPr="00891F97">
        <w:rPr>
          <w:szCs w:val="28"/>
        </w:rPr>
        <w:t xml:space="preserve">he </w:t>
      </w:r>
      <w:r w:rsidR="00A83C03" w:rsidRPr="00891F97">
        <w:rPr>
          <w:szCs w:val="28"/>
        </w:rPr>
        <w:t>urgent</w:t>
      </w:r>
      <w:r w:rsidR="00B34854" w:rsidRPr="00891F97">
        <w:rPr>
          <w:szCs w:val="28"/>
        </w:rPr>
        <w:t xml:space="preserve"> needs of vulnerable populations </w:t>
      </w:r>
      <w:ins w:id="101" w:author="Kae Mihara (ESP)" w:date="2014-08-07T10:50:00Z">
        <w:del w:id="102" w:author="Robert Vos (ESP)" w:date="2014-08-13T08:44:00Z">
          <w:r w:rsidR="00DD1345" w:rsidRPr="00891F97" w:rsidDel="0088620E">
            <w:rPr>
              <w:szCs w:val="28"/>
            </w:rPr>
            <w:delText xml:space="preserve"> </w:delText>
          </w:r>
        </w:del>
      </w:ins>
      <w:r w:rsidR="0057642D" w:rsidRPr="00891F97">
        <w:rPr>
          <w:szCs w:val="28"/>
        </w:rPr>
        <w:t xml:space="preserve">should be met </w:t>
      </w:r>
      <w:r w:rsidR="00B34854" w:rsidRPr="00891F97">
        <w:rPr>
          <w:szCs w:val="28"/>
        </w:rPr>
        <w:t>while building longer-term resilience through</w:t>
      </w:r>
      <w:r w:rsidR="0057629A" w:rsidRPr="00891F97">
        <w:rPr>
          <w:szCs w:val="28"/>
        </w:rPr>
        <w:t xml:space="preserve"> </w:t>
      </w:r>
      <w:ins w:id="103" w:author="Kae Mihara (ESP)" w:date="2014-08-07T10:50:00Z">
        <w:r w:rsidR="00DD1345">
          <w:rPr>
            <w:rFonts w:eastAsiaTheme="minorEastAsia" w:hint="eastAsia"/>
            <w:szCs w:val="28"/>
            <w:lang w:eastAsia="ja-JP"/>
          </w:rPr>
          <w:t xml:space="preserve">assessment of specific needs, </w:t>
        </w:r>
      </w:ins>
      <w:r w:rsidR="00B34854" w:rsidRPr="00891F97">
        <w:rPr>
          <w:szCs w:val="28"/>
        </w:rPr>
        <w:t>improved targeting</w:t>
      </w:r>
      <w:r w:rsidR="003F0F36" w:rsidRPr="00891F97">
        <w:rPr>
          <w:szCs w:val="28"/>
        </w:rPr>
        <w:t>,</w:t>
      </w:r>
      <w:r w:rsidR="00B34854" w:rsidRPr="00891F97">
        <w:rPr>
          <w:szCs w:val="28"/>
        </w:rPr>
        <w:t xml:space="preserve"> problem identification</w:t>
      </w:r>
      <w:r w:rsidR="003F0F36" w:rsidRPr="00891F97">
        <w:rPr>
          <w:szCs w:val="28"/>
        </w:rPr>
        <w:t>,</w:t>
      </w:r>
      <w:r w:rsidR="0057629A" w:rsidRPr="00891F97">
        <w:rPr>
          <w:szCs w:val="28"/>
        </w:rPr>
        <w:t xml:space="preserve"> </w:t>
      </w:r>
      <w:r w:rsidR="00B34854" w:rsidRPr="00891F97">
        <w:rPr>
          <w:szCs w:val="28"/>
        </w:rPr>
        <w:t>programme design</w:t>
      </w:r>
      <w:r w:rsidR="003F0F36" w:rsidRPr="00891F97">
        <w:rPr>
          <w:szCs w:val="28"/>
        </w:rPr>
        <w:t xml:space="preserve">, </w:t>
      </w:r>
      <w:r w:rsidR="00B34854" w:rsidRPr="00891F97">
        <w:rPr>
          <w:szCs w:val="28"/>
        </w:rPr>
        <w:t>monitoring and evaluation.</w:t>
      </w:r>
    </w:p>
    <w:p w14:paraId="21A103AC" w14:textId="77777777" w:rsidR="00E24F52" w:rsidRPr="00891F97" w:rsidRDefault="00E24F52" w:rsidP="00A05201">
      <w:pPr>
        <w:tabs>
          <w:tab w:val="left" w:pos="426"/>
        </w:tabs>
        <w:rPr>
          <w:szCs w:val="28"/>
        </w:rPr>
      </w:pPr>
    </w:p>
    <w:p w14:paraId="3916B214" w14:textId="77777777" w:rsidR="008F10C2" w:rsidRPr="00891F97" w:rsidRDefault="006D46CA" w:rsidP="008F10C2">
      <w:pPr>
        <w:rPr>
          <w:szCs w:val="28"/>
        </w:rPr>
      </w:pPr>
      <w:r w:rsidRPr="00891F97">
        <w:rPr>
          <w:szCs w:val="28"/>
        </w:rPr>
        <w:t xml:space="preserve">Making systems more nutrition-enhancing so that food is available, accessible, diverse and nutritious is </w:t>
      </w:r>
      <w:proofErr w:type="gramStart"/>
      <w:r w:rsidRPr="00891F97">
        <w:rPr>
          <w:szCs w:val="28"/>
        </w:rPr>
        <w:t>key</w:t>
      </w:r>
      <w:proofErr w:type="gramEnd"/>
      <w:r w:rsidRPr="00891F97">
        <w:rPr>
          <w:szCs w:val="28"/>
        </w:rPr>
        <w:t xml:space="preserve">, but so is the need to </w:t>
      </w:r>
      <w:r w:rsidR="00883D52" w:rsidRPr="00891F97">
        <w:rPr>
          <w:szCs w:val="28"/>
        </w:rPr>
        <w:t xml:space="preserve">empower </w:t>
      </w:r>
      <w:r w:rsidRPr="00891F97">
        <w:rPr>
          <w:szCs w:val="28"/>
        </w:rPr>
        <w:t xml:space="preserve">consumers </w:t>
      </w:r>
      <w:r w:rsidR="00883D52" w:rsidRPr="00891F97">
        <w:rPr>
          <w:szCs w:val="28"/>
        </w:rPr>
        <w:t xml:space="preserve">to </w:t>
      </w:r>
      <w:r w:rsidRPr="00891F97">
        <w:rPr>
          <w:szCs w:val="28"/>
        </w:rPr>
        <w:t>make healthy dietary choices. G</w:t>
      </w:r>
      <w:r w:rsidR="00B34854" w:rsidRPr="00891F97">
        <w:rPr>
          <w:szCs w:val="28"/>
        </w:rPr>
        <w:t>overnments, international organizations, the private sector and civil society can all help consumers make healthier decisions by providing clear</w:t>
      </w:r>
      <w:r w:rsidR="00A83C03" w:rsidRPr="00891F97">
        <w:rPr>
          <w:szCs w:val="28"/>
        </w:rPr>
        <w:t xml:space="preserve"> and</w:t>
      </w:r>
      <w:r w:rsidR="00B34854" w:rsidRPr="00891F97">
        <w:rPr>
          <w:szCs w:val="28"/>
        </w:rPr>
        <w:t xml:space="preserve"> accurate information </w:t>
      </w:r>
      <w:r w:rsidR="00A83C03" w:rsidRPr="00891F97">
        <w:rPr>
          <w:szCs w:val="28"/>
        </w:rPr>
        <w:t>besides</w:t>
      </w:r>
      <w:r w:rsidR="00063809" w:rsidRPr="00891F97">
        <w:rPr>
          <w:szCs w:val="28"/>
        </w:rPr>
        <w:t xml:space="preserve"> </w:t>
      </w:r>
      <w:r w:rsidR="00B34854" w:rsidRPr="00891F97">
        <w:rPr>
          <w:szCs w:val="28"/>
        </w:rPr>
        <w:t xml:space="preserve">ensuring access to </w:t>
      </w:r>
      <w:r w:rsidR="006B001D" w:rsidRPr="00891F97">
        <w:rPr>
          <w:szCs w:val="28"/>
        </w:rPr>
        <w:t>more</w:t>
      </w:r>
      <w:r w:rsidR="00B34854" w:rsidRPr="00891F97">
        <w:rPr>
          <w:szCs w:val="28"/>
        </w:rPr>
        <w:t xml:space="preserve"> nutritious foods.</w:t>
      </w:r>
      <w:r w:rsidR="008F10C2" w:rsidRPr="00891F97">
        <w:rPr>
          <w:szCs w:val="28"/>
        </w:rPr>
        <w:t xml:space="preserve"> Popular nutrition education should be combined with other efforts to improve nutrition, as time or income constraints may otherwise prevent nutrition</w:t>
      </w:r>
      <w:r w:rsidR="00EE6228" w:rsidRPr="00891F97">
        <w:rPr>
          <w:szCs w:val="28"/>
        </w:rPr>
        <w:t>-</w:t>
      </w:r>
      <w:r w:rsidR="008F10C2" w:rsidRPr="00891F97">
        <w:rPr>
          <w:szCs w:val="28"/>
        </w:rPr>
        <w:t>enhancing behaviour.</w:t>
      </w:r>
    </w:p>
    <w:p w14:paraId="36BA85E1" w14:textId="77777777" w:rsidR="00B34854" w:rsidRPr="00891F97" w:rsidRDefault="00B34854" w:rsidP="00A05201">
      <w:pPr>
        <w:tabs>
          <w:tab w:val="left" w:pos="426"/>
        </w:tabs>
        <w:rPr>
          <w:szCs w:val="28"/>
        </w:rPr>
      </w:pPr>
    </w:p>
    <w:p w14:paraId="2CAECFB2" w14:textId="4974B560" w:rsidR="00AE48DA" w:rsidRDefault="007769DF" w:rsidP="00A05201">
      <w:pPr>
        <w:rPr>
          <w:ins w:id="104" w:author="Ilaria Sisto" w:date="2014-08-09T12:37:00Z"/>
          <w:szCs w:val="28"/>
        </w:rPr>
      </w:pPr>
      <w:r w:rsidRPr="00891F97">
        <w:rPr>
          <w:szCs w:val="28"/>
        </w:rPr>
        <w:t xml:space="preserve">Gender-sensitive </w:t>
      </w:r>
      <w:r w:rsidRPr="00397A68">
        <w:rPr>
          <w:szCs w:val="28"/>
        </w:rPr>
        <w:t xml:space="preserve">interventions can improve nutritional outcomes by recognizing women’s </w:t>
      </w:r>
      <w:r w:rsidR="006B001D" w:rsidRPr="00891F97">
        <w:rPr>
          <w:szCs w:val="28"/>
        </w:rPr>
        <w:t xml:space="preserve">critical </w:t>
      </w:r>
      <w:r w:rsidRPr="00891F97">
        <w:rPr>
          <w:szCs w:val="28"/>
        </w:rPr>
        <w:t>role</w:t>
      </w:r>
      <w:r w:rsidR="006B001D" w:rsidRPr="00891F97">
        <w:rPr>
          <w:szCs w:val="28"/>
        </w:rPr>
        <w:t xml:space="preserve"> </w:t>
      </w:r>
      <w:r w:rsidRPr="00891F97">
        <w:rPr>
          <w:szCs w:val="28"/>
        </w:rPr>
        <w:t xml:space="preserve">in nutrition through </w:t>
      </w:r>
      <w:r w:rsidR="00A83C03" w:rsidRPr="00891F97">
        <w:rPr>
          <w:szCs w:val="28"/>
        </w:rPr>
        <w:t>food</w:t>
      </w:r>
      <w:r w:rsidR="00063809" w:rsidRPr="00891F97">
        <w:rPr>
          <w:szCs w:val="28"/>
        </w:rPr>
        <w:t xml:space="preserve"> </w:t>
      </w:r>
      <w:r w:rsidRPr="00891F97">
        <w:rPr>
          <w:szCs w:val="28"/>
        </w:rPr>
        <w:t xml:space="preserve">production, food provision and </w:t>
      </w:r>
      <w:r w:rsidR="00581D82" w:rsidRPr="00891F97">
        <w:rPr>
          <w:szCs w:val="28"/>
        </w:rPr>
        <w:t>work.</w:t>
      </w:r>
      <w:r w:rsidR="00581D82" w:rsidRPr="00891F97" w:rsidDel="00581D82">
        <w:rPr>
          <w:szCs w:val="28"/>
        </w:rPr>
        <w:t xml:space="preserve"> </w:t>
      </w:r>
      <w:r w:rsidRPr="00891F97">
        <w:rPr>
          <w:szCs w:val="28"/>
        </w:rPr>
        <w:t xml:space="preserve">Women are also active in </w:t>
      </w:r>
      <w:r w:rsidR="00581D82" w:rsidRPr="00891F97">
        <w:rPr>
          <w:szCs w:val="28"/>
        </w:rPr>
        <w:t>various</w:t>
      </w:r>
      <w:r w:rsidRPr="00891F97">
        <w:rPr>
          <w:szCs w:val="28"/>
        </w:rPr>
        <w:t xml:space="preserve"> parts of the food system, including </w:t>
      </w:r>
      <w:ins w:id="105" w:author="Robert Vos (ESP)" w:date="2014-08-13T08:45:00Z">
        <w:r w:rsidR="0088620E">
          <w:rPr>
            <w:szCs w:val="28"/>
          </w:rPr>
          <w:t xml:space="preserve">agricultural production, </w:t>
        </w:r>
      </w:ins>
      <w:r w:rsidRPr="00891F97">
        <w:rPr>
          <w:szCs w:val="28"/>
        </w:rPr>
        <w:t xml:space="preserve">food marketing and processing. Raising women’s incomes has important implications for nutritional outcomes, because women manage limited household resources and influence household food consumption. Women who earn more </w:t>
      </w:r>
      <w:r w:rsidR="00581D82" w:rsidRPr="00891F97">
        <w:rPr>
          <w:szCs w:val="28"/>
        </w:rPr>
        <w:t>generally</w:t>
      </w:r>
      <w:r w:rsidRPr="00891F97">
        <w:rPr>
          <w:szCs w:val="28"/>
        </w:rPr>
        <w:t xml:space="preserve"> have stronger bargaining power within the household, enabling them to exert more influence over consumption, investment and production, </w:t>
      </w:r>
      <w:r w:rsidR="00581D82" w:rsidRPr="00891F97">
        <w:rPr>
          <w:szCs w:val="28"/>
        </w:rPr>
        <w:t xml:space="preserve">often </w:t>
      </w:r>
      <w:r w:rsidRPr="00891F97">
        <w:rPr>
          <w:szCs w:val="28"/>
        </w:rPr>
        <w:t>resulting in better nutrition, health and education outcomes</w:t>
      </w:r>
      <w:r w:rsidR="00581D82" w:rsidRPr="00891F97">
        <w:rPr>
          <w:szCs w:val="28"/>
        </w:rPr>
        <w:t>, especially</w:t>
      </w:r>
      <w:r w:rsidRPr="00891F97">
        <w:rPr>
          <w:szCs w:val="28"/>
        </w:rPr>
        <w:t xml:space="preserve"> for children. </w:t>
      </w:r>
    </w:p>
    <w:p w14:paraId="6B877AA1" w14:textId="77777777" w:rsidR="00031A07" w:rsidRPr="00891F97" w:rsidRDefault="00031A07" w:rsidP="00A05201">
      <w:pPr>
        <w:rPr>
          <w:szCs w:val="28"/>
        </w:rPr>
      </w:pPr>
    </w:p>
    <w:p w14:paraId="47785565" w14:textId="6B36CA03" w:rsidR="00F90FAA" w:rsidRPr="00C8772F" w:rsidRDefault="00031A07" w:rsidP="00A05201">
      <w:pPr>
        <w:rPr>
          <w:rFonts w:eastAsiaTheme="minorEastAsia"/>
          <w:szCs w:val="28"/>
          <w:lang w:eastAsia="ja-JP"/>
        </w:rPr>
      </w:pPr>
      <w:r w:rsidRPr="00891F97">
        <w:rPr>
          <w:szCs w:val="28"/>
        </w:rPr>
        <w:t>At each step in the chain</w:t>
      </w:r>
      <w:r w:rsidR="00892C59" w:rsidRPr="00891F97">
        <w:rPr>
          <w:szCs w:val="28"/>
        </w:rPr>
        <w:t>,</w:t>
      </w:r>
      <w:r w:rsidRPr="00891F97">
        <w:rPr>
          <w:szCs w:val="28"/>
        </w:rPr>
        <w:t xml:space="preserve"> from production to consumption</w:t>
      </w:r>
      <w:r w:rsidR="00063809" w:rsidRPr="00891F97">
        <w:rPr>
          <w:szCs w:val="28"/>
        </w:rPr>
        <w:t xml:space="preserve"> (‘from farm to fork’),</w:t>
      </w:r>
      <w:r w:rsidRPr="00891F97">
        <w:rPr>
          <w:szCs w:val="28"/>
        </w:rPr>
        <w:t xml:space="preserve"> there are opportunities for</w:t>
      </w:r>
      <w:r w:rsidR="004F1311" w:rsidRPr="00891F97">
        <w:rPr>
          <w:szCs w:val="28"/>
        </w:rPr>
        <w:t xml:space="preserve"> improving</w:t>
      </w:r>
      <w:r w:rsidRPr="00891F97">
        <w:rPr>
          <w:szCs w:val="28"/>
        </w:rPr>
        <w:t xml:space="preserve"> nutrition quality and safety. By identifying critical points in the chain between food production and consumption, nutrition can be</w:t>
      </w:r>
      <w:r w:rsidR="004F1311" w:rsidRPr="00891F97">
        <w:rPr>
          <w:szCs w:val="28"/>
        </w:rPr>
        <w:t xml:space="preserve"> enhanced.</w:t>
      </w:r>
      <w:r w:rsidR="004F1311" w:rsidRPr="00891F97" w:rsidDel="004F1311">
        <w:rPr>
          <w:szCs w:val="28"/>
        </w:rPr>
        <w:t xml:space="preserve"> </w:t>
      </w:r>
      <w:r w:rsidR="00F90FAA" w:rsidRPr="00891F97">
        <w:rPr>
          <w:szCs w:val="28"/>
        </w:rPr>
        <w:t>Better plant nutrition</w:t>
      </w:r>
      <w:r w:rsidR="004E60EA" w:rsidRPr="00891F97">
        <w:rPr>
          <w:szCs w:val="28"/>
        </w:rPr>
        <w:t xml:space="preserve"> – through </w:t>
      </w:r>
      <w:r w:rsidR="00F90FAA" w:rsidRPr="00891F97">
        <w:rPr>
          <w:szCs w:val="28"/>
        </w:rPr>
        <w:t>bio-fortification, micronutrient fertilizers, and soil improvements</w:t>
      </w:r>
      <w:r w:rsidR="004F1311" w:rsidRPr="00891F97">
        <w:rPr>
          <w:szCs w:val="28"/>
        </w:rPr>
        <w:t xml:space="preserve"> </w:t>
      </w:r>
      <w:r w:rsidR="00A025BC" w:rsidRPr="00891F97">
        <w:rPr>
          <w:szCs w:val="28"/>
        </w:rPr>
        <w:t xml:space="preserve">– can </w:t>
      </w:r>
      <w:r w:rsidR="00F90FAA" w:rsidRPr="00891F97">
        <w:rPr>
          <w:szCs w:val="28"/>
        </w:rPr>
        <w:t xml:space="preserve">increase the nutrient values of crops and thus human nutrition. Better storage, preservation and processing (including food fortification) for crops, livestock, fish or gathered foods, at the farm level or commercially, can also do so. Improvements in production, processing or marketing, </w:t>
      </w:r>
      <w:r w:rsidR="00F90FAA" w:rsidRPr="00891F97">
        <w:rPr>
          <w:szCs w:val="28"/>
        </w:rPr>
        <w:lastRenderedPageBreak/>
        <w:t xml:space="preserve">such as greater </w:t>
      </w:r>
      <w:r w:rsidR="004F1311" w:rsidRPr="00891F97">
        <w:rPr>
          <w:szCs w:val="28"/>
        </w:rPr>
        <w:t>post</w:t>
      </w:r>
      <w:r w:rsidR="00063809" w:rsidRPr="00891F97">
        <w:rPr>
          <w:szCs w:val="28"/>
        </w:rPr>
        <w:t>-</w:t>
      </w:r>
      <w:r w:rsidR="004F1311" w:rsidRPr="00891F97">
        <w:rPr>
          <w:szCs w:val="28"/>
        </w:rPr>
        <w:t xml:space="preserve">harvest food processing </w:t>
      </w:r>
      <w:r w:rsidR="00F90FAA" w:rsidRPr="00891F97">
        <w:rPr>
          <w:szCs w:val="28"/>
        </w:rPr>
        <w:t xml:space="preserve">at community level and reduction of </w:t>
      </w:r>
      <w:r w:rsidR="00063809" w:rsidRPr="00891F97">
        <w:rPr>
          <w:szCs w:val="28"/>
        </w:rPr>
        <w:t>post-</w:t>
      </w:r>
      <w:r w:rsidR="004F1311" w:rsidRPr="00891F97">
        <w:rPr>
          <w:szCs w:val="28"/>
        </w:rPr>
        <w:t>harvest losses</w:t>
      </w:r>
      <w:r w:rsidR="00F90FAA" w:rsidRPr="00891F97">
        <w:rPr>
          <w:szCs w:val="28"/>
        </w:rPr>
        <w:t>, can reduce relative prices or the time it takes to obtain or prepare more nutritious foods.</w:t>
      </w:r>
      <w:del w:id="106" w:author="Ilaria Sisto" w:date="2014-08-09T12:38:00Z">
        <w:r w:rsidR="00F90FAA" w:rsidRPr="00891F97" w:rsidDel="00AE48DA">
          <w:rPr>
            <w:szCs w:val="28"/>
          </w:rPr>
          <w:delText xml:space="preserve"> </w:delText>
        </w:r>
      </w:del>
      <w:r w:rsidR="00A352F4">
        <w:rPr>
          <w:rFonts w:eastAsiaTheme="minorEastAsia" w:hint="eastAsia"/>
          <w:szCs w:val="28"/>
          <w:lang w:eastAsia="ja-JP"/>
        </w:rPr>
        <w:t>.</w:t>
      </w:r>
    </w:p>
    <w:p w14:paraId="6E70D489" w14:textId="77777777" w:rsidR="00F90FAA" w:rsidRPr="00891F97" w:rsidRDefault="00F90FAA" w:rsidP="00A05201">
      <w:pPr>
        <w:rPr>
          <w:szCs w:val="28"/>
        </w:rPr>
      </w:pPr>
    </w:p>
    <w:p w14:paraId="79968B98" w14:textId="77777777" w:rsidR="00E90D0A" w:rsidRPr="00CC55D4" w:rsidRDefault="004F1311" w:rsidP="00F952A5">
      <w:pPr>
        <w:rPr>
          <w:rFonts w:eastAsiaTheme="minorEastAsia" w:cs="Palatino-Roman"/>
          <w:szCs w:val="28"/>
          <w:lang w:eastAsia="ja-JP"/>
        </w:rPr>
      </w:pPr>
      <w:r w:rsidRPr="00891F97">
        <w:rPr>
          <w:szCs w:val="28"/>
        </w:rPr>
        <w:t>To</w:t>
      </w:r>
      <w:r w:rsidR="00F90FAA" w:rsidRPr="00891F97">
        <w:rPr>
          <w:szCs w:val="28"/>
        </w:rPr>
        <w:t xml:space="preserve"> address malnutrition, </w:t>
      </w:r>
      <w:r w:rsidR="00BC0683" w:rsidRPr="00891F97">
        <w:rPr>
          <w:szCs w:val="28"/>
        </w:rPr>
        <w:t>w</w:t>
      </w:r>
      <w:r w:rsidR="00BC0683" w:rsidRPr="00891F97">
        <w:rPr>
          <w:rFonts w:eastAsiaTheme="minorHAnsi" w:cs="Palatino-Roman"/>
          <w:szCs w:val="28"/>
        </w:rPr>
        <w:t>e need to</w:t>
      </w:r>
      <w:r w:rsidR="00EE6228" w:rsidRPr="00891F97">
        <w:rPr>
          <w:rFonts w:eastAsiaTheme="minorHAnsi" w:cs="Palatino-Roman"/>
          <w:szCs w:val="28"/>
        </w:rPr>
        <w:t xml:space="preserve"> sustainably</w:t>
      </w:r>
      <w:r w:rsidR="00BC0683" w:rsidRPr="00891F97">
        <w:rPr>
          <w:rFonts w:eastAsiaTheme="minorHAnsi" w:cs="Palatino-Roman"/>
          <w:szCs w:val="28"/>
        </w:rPr>
        <w:t xml:space="preserve"> increase the production and availability of food while ensuring that poor households have access to good quality, safe and nutritionally adequate diets and the knowledge to select, process, </w:t>
      </w:r>
      <w:r w:rsidR="00E90ED1" w:rsidRPr="00891F97">
        <w:rPr>
          <w:rFonts w:eastAsiaTheme="minorHAnsi" w:cs="Palatino-Roman"/>
          <w:szCs w:val="28"/>
        </w:rPr>
        <w:t xml:space="preserve">and </w:t>
      </w:r>
      <w:r w:rsidR="00BC0683" w:rsidRPr="00891F97">
        <w:rPr>
          <w:rFonts w:eastAsiaTheme="minorHAnsi" w:cs="Palatino-Roman"/>
          <w:szCs w:val="28"/>
        </w:rPr>
        <w:t>prepare such foods</w:t>
      </w:r>
      <w:r w:rsidR="00E90ED1" w:rsidRPr="00891F97">
        <w:rPr>
          <w:rFonts w:eastAsiaTheme="minorHAnsi" w:cs="Palatino-Roman"/>
          <w:szCs w:val="28"/>
        </w:rPr>
        <w:t xml:space="preserve">. </w:t>
      </w:r>
    </w:p>
    <w:p w14:paraId="1F7641ED" w14:textId="77777777" w:rsidR="00E90D0A" w:rsidRPr="00891F97" w:rsidRDefault="00E90D0A" w:rsidP="00A05201">
      <w:pPr>
        <w:rPr>
          <w:rFonts w:eastAsiaTheme="minorHAnsi" w:cs="Palatino-Roman"/>
          <w:szCs w:val="28"/>
        </w:rPr>
      </w:pPr>
    </w:p>
    <w:p w14:paraId="16CBF6BE" w14:textId="77777777" w:rsidR="00CA7B73" w:rsidRPr="00891F97" w:rsidRDefault="00CD66CB" w:rsidP="00A05201">
      <w:pPr>
        <w:rPr>
          <w:rFonts w:eastAsiaTheme="minorHAnsi"/>
          <w:szCs w:val="28"/>
        </w:rPr>
      </w:pPr>
      <w:r w:rsidRPr="00891F97">
        <w:rPr>
          <w:rFonts w:eastAsiaTheme="minorHAnsi"/>
          <w:szCs w:val="28"/>
        </w:rPr>
        <w:t xml:space="preserve">In emergency situations, nutrition interventions tend to focus on </w:t>
      </w:r>
      <w:r w:rsidR="00084DF7" w:rsidRPr="00891F97">
        <w:rPr>
          <w:rFonts w:eastAsiaTheme="minorHAnsi"/>
          <w:szCs w:val="28"/>
        </w:rPr>
        <w:t>addressing</w:t>
      </w:r>
      <w:r w:rsidRPr="00891F97">
        <w:rPr>
          <w:rFonts w:eastAsiaTheme="minorHAnsi"/>
          <w:szCs w:val="28"/>
        </w:rPr>
        <w:t xml:space="preserve"> acute </w:t>
      </w:r>
      <w:proofErr w:type="spellStart"/>
      <w:r w:rsidRPr="00891F97">
        <w:rPr>
          <w:rFonts w:eastAsiaTheme="minorHAnsi"/>
          <w:szCs w:val="28"/>
        </w:rPr>
        <w:t>undernutrition</w:t>
      </w:r>
      <w:proofErr w:type="spellEnd"/>
      <w:r w:rsidRPr="00891F97">
        <w:rPr>
          <w:rFonts w:eastAsiaTheme="minorHAnsi"/>
          <w:szCs w:val="28"/>
        </w:rPr>
        <w:t xml:space="preserve"> through therapeutic feeding and food aid. While these interventions are crucial for saving lives in the short term, they do not address the underlying causes of malnutrition. Assistance is</w:t>
      </w:r>
      <w:r w:rsidR="00084DF7" w:rsidRPr="00891F97">
        <w:rPr>
          <w:rFonts w:eastAsiaTheme="minorHAnsi"/>
          <w:szCs w:val="28"/>
        </w:rPr>
        <w:t xml:space="preserve"> often</w:t>
      </w:r>
      <w:r w:rsidRPr="00891F97">
        <w:rPr>
          <w:rFonts w:eastAsiaTheme="minorHAnsi"/>
          <w:szCs w:val="28"/>
        </w:rPr>
        <w:t xml:space="preserve"> required to help restore local food production and community access to safe and nutritious foods, while ensuring households have the </w:t>
      </w:r>
      <w:r w:rsidR="00084DF7" w:rsidRPr="00891F97">
        <w:rPr>
          <w:rFonts w:eastAsiaTheme="minorHAnsi"/>
          <w:szCs w:val="28"/>
        </w:rPr>
        <w:t xml:space="preserve">capacity </w:t>
      </w:r>
      <w:r w:rsidRPr="00891F97">
        <w:rPr>
          <w:rFonts w:eastAsiaTheme="minorHAnsi"/>
          <w:szCs w:val="28"/>
        </w:rPr>
        <w:t>to make optimal use of available food. Food and agriculture-based responses includ</w:t>
      </w:r>
      <w:r w:rsidR="00084DF7" w:rsidRPr="00891F97">
        <w:rPr>
          <w:rFonts w:eastAsiaTheme="minorHAnsi"/>
          <w:szCs w:val="28"/>
        </w:rPr>
        <w:t>e</w:t>
      </w:r>
      <w:r w:rsidRPr="00891F97">
        <w:rPr>
          <w:rFonts w:eastAsiaTheme="minorHAnsi"/>
          <w:szCs w:val="28"/>
        </w:rPr>
        <w:t xml:space="preserve"> diversified food production, improving storage, diversifying livelihood strategies and nutrition education programmes</w:t>
      </w:r>
      <w:r w:rsidR="00084DF7" w:rsidRPr="00891F97">
        <w:rPr>
          <w:rFonts w:eastAsiaTheme="minorHAnsi"/>
          <w:szCs w:val="28"/>
        </w:rPr>
        <w:t>, all</w:t>
      </w:r>
      <w:r w:rsidRPr="00891F97">
        <w:rPr>
          <w:rFonts w:eastAsiaTheme="minorHAnsi"/>
          <w:szCs w:val="28"/>
        </w:rPr>
        <w:t xml:space="preserve"> designed, implemented and monitored using a nutrition lens within a Disaster Risk Management framework</w:t>
      </w:r>
      <w:r w:rsidR="00084DF7" w:rsidRPr="00891F97">
        <w:rPr>
          <w:rFonts w:eastAsiaTheme="minorHAnsi"/>
          <w:szCs w:val="28"/>
        </w:rPr>
        <w:t>.</w:t>
      </w:r>
      <w:r w:rsidR="00CA5DB0" w:rsidRPr="00891F97">
        <w:rPr>
          <w:rFonts w:eastAsiaTheme="minorHAnsi"/>
          <w:szCs w:val="28"/>
        </w:rPr>
        <w:tab/>
        <w:t>Designing timely emergency responses to natural disasters and man-made shocks can help mitigate the nutritional vulnerability of those affected.</w:t>
      </w:r>
    </w:p>
    <w:p w14:paraId="29C5A21A" w14:textId="77777777" w:rsidR="004975E4" w:rsidRPr="00891F97" w:rsidRDefault="004975E4" w:rsidP="00A05201">
      <w:pPr>
        <w:ind w:left="360"/>
        <w:rPr>
          <w:rFonts w:eastAsiaTheme="minorHAnsi"/>
          <w:szCs w:val="28"/>
        </w:rPr>
      </w:pPr>
    </w:p>
    <w:p w14:paraId="1DE89970" w14:textId="77777777" w:rsidR="00A20D6C" w:rsidRPr="00891F97" w:rsidRDefault="00A20D6C" w:rsidP="00A20D6C">
      <w:pPr>
        <w:rPr>
          <w:b/>
          <w:szCs w:val="28"/>
        </w:rPr>
      </w:pPr>
      <w:r w:rsidRPr="00891F97">
        <w:rPr>
          <w:b/>
          <w:szCs w:val="28"/>
        </w:rPr>
        <w:t xml:space="preserve">Priority actions </w:t>
      </w:r>
    </w:p>
    <w:p w14:paraId="7F5316EE" w14:textId="417BFABA" w:rsidR="00A20D6C" w:rsidRPr="00891F97" w:rsidRDefault="00A20D6C" w:rsidP="00A20D6C">
      <w:pPr>
        <w:pStyle w:val="ListParagraph"/>
        <w:numPr>
          <w:ilvl w:val="0"/>
          <w:numId w:val="19"/>
        </w:numPr>
        <w:rPr>
          <w:i/>
          <w:szCs w:val="28"/>
        </w:rPr>
      </w:pPr>
      <w:r w:rsidRPr="00891F97">
        <w:rPr>
          <w:i/>
          <w:szCs w:val="28"/>
        </w:rPr>
        <w:t xml:space="preserve">Review existing national and sector policies which influence food and nutrition security, </w:t>
      </w:r>
      <w:ins w:id="107" w:author="Ilaria Sisto" w:date="2014-08-09T12:39:00Z">
        <w:del w:id="108" w:author="Robert Vos (ESP)" w:date="2014-08-13T09:01:00Z">
          <w:r w:rsidR="00AE48DA" w:rsidDel="0050692B">
            <w:rPr>
              <w:i/>
              <w:szCs w:val="28"/>
            </w:rPr>
            <w:delText xml:space="preserve"> </w:delText>
          </w:r>
        </w:del>
      </w:ins>
      <w:r w:rsidRPr="00891F97">
        <w:rPr>
          <w:i/>
          <w:szCs w:val="28"/>
        </w:rPr>
        <w:t>then identify and address areas of incoherence</w:t>
      </w:r>
      <w:ins w:id="109" w:author="Ilaria Sisto" w:date="2014-08-09T12:40:00Z">
        <w:del w:id="110" w:author="Robert Vos (ESP)" w:date="2014-08-13T08:46:00Z">
          <w:r w:rsidR="00AE48DA" w:rsidDel="0088620E">
            <w:rPr>
              <w:i/>
              <w:szCs w:val="28"/>
            </w:rPr>
            <w:delText xml:space="preserve"> </w:delText>
          </w:r>
        </w:del>
      </w:ins>
      <w:r w:rsidRPr="00891F97">
        <w:rPr>
          <w:i/>
          <w:szCs w:val="28"/>
        </w:rPr>
        <w:t xml:space="preserve">. </w:t>
      </w:r>
    </w:p>
    <w:p w14:paraId="31A39FF9" w14:textId="77777777" w:rsidR="00A20D6C" w:rsidRPr="00891F97" w:rsidRDefault="00A20D6C" w:rsidP="00A20D6C">
      <w:pPr>
        <w:pStyle w:val="ListParagraph"/>
        <w:numPr>
          <w:ilvl w:val="0"/>
          <w:numId w:val="19"/>
        </w:numPr>
        <w:rPr>
          <w:i/>
          <w:szCs w:val="28"/>
        </w:rPr>
      </w:pPr>
      <w:r w:rsidRPr="00891F97">
        <w:rPr>
          <w:i/>
          <w:szCs w:val="28"/>
        </w:rPr>
        <w:t>Review public investments to make them more coherent, improving the food and water supply.</w:t>
      </w:r>
    </w:p>
    <w:p w14:paraId="6D3CE281" w14:textId="77777777" w:rsidR="00A20D6C" w:rsidRPr="00891F97" w:rsidRDefault="00A20D6C" w:rsidP="00A20D6C">
      <w:pPr>
        <w:pStyle w:val="ListParagraph"/>
        <w:numPr>
          <w:ilvl w:val="0"/>
          <w:numId w:val="19"/>
        </w:numPr>
        <w:rPr>
          <w:i/>
          <w:szCs w:val="28"/>
        </w:rPr>
      </w:pPr>
      <w:r w:rsidRPr="00891F97">
        <w:rPr>
          <w:i/>
          <w:szCs w:val="28"/>
        </w:rPr>
        <w:t xml:space="preserve">Promote and support initiatives such as school gardens/farms to educate young people about appropriate diets. </w:t>
      </w:r>
    </w:p>
    <w:p w14:paraId="53CA60E7" w14:textId="77777777" w:rsidR="00A20D6C" w:rsidRPr="00891F97" w:rsidRDefault="00A20D6C" w:rsidP="00A20D6C">
      <w:pPr>
        <w:pStyle w:val="ListParagraph"/>
        <w:numPr>
          <w:ilvl w:val="0"/>
          <w:numId w:val="19"/>
        </w:numPr>
        <w:rPr>
          <w:i/>
          <w:szCs w:val="28"/>
        </w:rPr>
      </w:pPr>
      <w:r w:rsidRPr="00891F97">
        <w:rPr>
          <w:i/>
          <w:szCs w:val="28"/>
        </w:rPr>
        <w:t xml:space="preserve">Support extension services to support dietary diversity in collaboration with researchers, small-scale farmers and local communities. </w:t>
      </w:r>
    </w:p>
    <w:p w14:paraId="15F46971" w14:textId="77777777" w:rsidR="00A20D6C" w:rsidRPr="00891F97" w:rsidRDefault="00A20D6C" w:rsidP="00A20D6C">
      <w:pPr>
        <w:pStyle w:val="ListParagraph"/>
        <w:numPr>
          <w:ilvl w:val="0"/>
          <w:numId w:val="19"/>
        </w:numPr>
        <w:rPr>
          <w:i/>
          <w:szCs w:val="28"/>
        </w:rPr>
      </w:pPr>
      <w:r w:rsidRPr="00891F97">
        <w:rPr>
          <w:i/>
          <w:szCs w:val="28"/>
        </w:rPr>
        <w:t xml:space="preserve">Strengthening facilities for local food production and processing. </w:t>
      </w:r>
    </w:p>
    <w:p w14:paraId="5C7DE0A0" w14:textId="77777777" w:rsidR="0003165D" w:rsidRPr="00891F97" w:rsidRDefault="00A20D6C" w:rsidP="00A20D6C">
      <w:pPr>
        <w:pStyle w:val="ListParagraph"/>
        <w:numPr>
          <w:ilvl w:val="0"/>
          <w:numId w:val="19"/>
        </w:numPr>
        <w:rPr>
          <w:rFonts w:eastAsiaTheme="minorHAnsi"/>
          <w:i/>
          <w:color w:val="000000"/>
          <w:szCs w:val="28"/>
        </w:rPr>
      </w:pPr>
      <w:r w:rsidRPr="00891F97">
        <w:rPr>
          <w:i/>
          <w:szCs w:val="28"/>
        </w:rPr>
        <w:t>Promote backyard/homestead gardening, fish farms and small animal management, including ecologically appropriate varieties with high nutritional value, as a potential source of income and of fresh local produce.</w:t>
      </w:r>
    </w:p>
    <w:p w14:paraId="641F4C64" w14:textId="77777777" w:rsidR="0003165D" w:rsidRPr="00891F97" w:rsidRDefault="00A20D6C" w:rsidP="00891F97">
      <w:pPr>
        <w:pStyle w:val="ListParagraph"/>
        <w:numPr>
          <w:ilvl w:val="0"/>
          <w:numId w:val="19"/>
        </w:numPr>
        <w:rPr>
          <w:rFonts w:eastAsiaTheme="minorHAnsi"/>
          <w:i/>
          <w:color w:val="000000"/>
          <w:szCs w:val="28"/>
        </w:rPr>
      </w:pPr>
      <w:r w:rsidRPr="00891F97">
        <w:rPr>
          <w:rFonts w:eastAsiaTheme="minorHAnsi"/>
          <w:i/>
          <w:color w:val="000000"/>
          <w:szCs w:val="28"/>
        </w:rPr>
        <w:t>Integrating explicit nutrition objectives into agricultural strategy policy and programme design and implementation and research agendas, to ensure that: they are not detrimental to nutrition; and opportunities to improve nutrition are well utilized.</w:t>
      </w:r>
    </w:p>
    <w:p w14:paraId="1FC2723F" w14:textId="77777777" w:rsidR="0003165D" w:rsidRDefault="00A20D6C" w:rsidP="00891F97">
      <w:pPr>
        <w:pStyle w:val="ListParagraph"/>
        <w:numPr>
          <w:ilvl w:val="0"/>
          <w:numId w:val="19"/>
        </w:numPr>
        <w:rPr>
          <w:ins w:id="111" w:author="Ilaria Sisto" w:date="2014-08-09T12:40:00Z"/>
          <w:rFonts w:eastAsiaTheme="minorHAnsi"/>
          <w:i/>
          <w:color w:val="000000"/>
          <w:szCs w:val="28"/>
        </w:rPr>
      </w:pPr>
      <w:proofErr w:type="spellStart"/>
      <w:r w:rsidRPr="00891F97">
        <w:rPr>
          <w:rFonts w:eastAsiaTheme="minorHAnsi"/>
          <w:i/>
          <w:color w:val="000000"/>
          <w:szCs w:val="28"/>
        </w:rPr>
        <w:t>Analyzing</w:t>
      </w:r>
      <w:proofErr w:type="spellEnd"/>
      <w:r w:rsidRPr="00891F97">
        <w:rPr>
          <w:rFonts w:eastAsiaTheme="minorHAnsi"/>
          <w:i/>
          <w:color w:val="000000"/>
          <w:szCs w:val="28"/>
        </w:rPr>
        <w:t xml:space="preserve"> the causes, magnitude and dimensions of malnutrition</w:t>
      </w:r>
      <w:r w:rsidR="00397A68" w:rsidRPr="00891F97">
        <w:rPr>
          <w:rFonts w:eastAsiaTheme="minorHAnsi"/>
          <w:i/>
          <w:color w:val="000000"/>
          <w:szCs w:val="28"/>
        </w:rPr>
        <w:t>,</w:t>
      </w:r>
      <w:r w:rsidRPr="00891F97">
        <w:rPr>
          <w:rFonts w:eastAsiaTheme="minorHAnsi"/>
          <w:i/>
          <w:color w:val="000000"/>
          <w:szCs w:val="28"/>
        </w:rPr>
        <w:t xml:space="preserve"> </w:t>
      </w:r>
      <w:proofErr w:type="gramStart"/>
      <w:r w:rsidRPr="00891F97">
        <w:rPr>
          <w:rFonts w:eastAsiaTheme="minorHAnsi"/>
          <w:i/>
          <w:color w:val="000000"/>
          <w:szCs w:val="28"/>
        </w:rPr>
        <w:t>who</w:t>
      </w:r>
      <w:proofErr w:type="gramEnd"/>
      <w:r w:rsidRPr="00891F97">
        <w:rPr>
          <w:rFonts w:eastAsiaTheme="minorHAnsi"/>
          <w:i/>
          <w:color w:val="000000"/>
          <w:szCs w:val="28"/>
        </w:rPr>
        <w:t xml:space="preserve"> is affected, as well as constraints to and opportunities for effective </w:t>
      </w:r>
      <w:ins w:id="112" w:author="Kae Mihara (ESP)" w:date="2014-08-07T11:12:00Z">
        <w:r w:rsidR="00F57C54">
          <w:rPr>
            <w:rFonts w:eastAsiaTheme="minorEastAsia" w:hint="eastAsia"/>
            <w:i/>
            <w:color w:val="000000"/>
            <w:szCs w:val="28"/>
            <w:lang w:eastAsia="ja-JP"/>
          </w:rPr>
          <w:t xml:space="preserve">and equitable </w:t>
        </w:r>
      </w:ins>
      <w:r w:rsidRPr="00891F97">
        <w:rPr>
          <w:rFonts w:eastAsiaTheme="minorHAnsi"/>
          <w:i/>
          <w:color w:val="000000"/>
          <w:szCs w:val="28"/>
        </w:rPr>
        <w:t>interventions at scale.</w:t>
      </w:r>
    </w:p>
    <w:p w14:paraId="47255987" w14:textId="6EAD26CA" w:rsidR="005F4F47" w:rsidRPr="00891F97" w:rsidRDefault="005F4F47" w:rsidP="005F4F47">
      <w:pPr>
        <w:pStyle w:val="ListParagraph"/>
        <w:numPr>
          <w:ilvl w:val="0"/>
          <w:numId w:val="19"/>
        </w:numPr>
        <w:rPr>
          <w:rFonts w:eastAsiaTheme="minorHAnsi"/>
          <w:i/>
          <w:color w:val="000000"/>
          <w:szCs w:val="28"/>
        </w:rPr>
      </w:pPr>
      <w:ins w:id="113" w:author="Kae Mihara (ESP)" w:date="2014-08-07T11:25:00Z">
        <w:r>
          <w:rPr>
            <w:rFonts w:eastAsiaTheme="minorEastAsia" w:hint="eastAsia"/>
            <w:i/>
            <w:color w:val="000000"/>
            <w:szCs w:val="28"/>
            <w:lang w:eastAsia="ja-JP"/>
          </w:rPr>
          <w:t>R</w:t>
        </w:r>
        <w:r w:rsidRPr="005F4F47">
          <w:rPr>
            <w:rFonts w:eastAsiaTheme="minorHAnsi"/>
            <w:i/>
            <w:color w:val="000000"/>
            <w:szCs w:val="28"/>
          </w:rPr>
          <w:t>aise awareness among policy</w:t>
        </w:r>
      </w:ins>
      <w:ins w:id="114" w:author="Ilaria Sisto" w:date="2014-08-09T12:42:00Z">
        <w:r w:rsidR="000E78F5">
          <w:rPr>
            <w:rFonts w:eastAsiaTheme="minorHAnsi"/>
            <w:i/>
            <w:color w:val="000000"/>
            <w:szCs w:val="28"/>
          </w:rPr>
          <w:t>-</w:t>
        </w:r>
      </w:ins>
      <w:ins w:id="115" w:author="Kae Mihara (ESP)" w:date="2014-08-07T11:25:00Z">
        <w:del w:id="116" w:author="Ilaria Sisto" w:date="2014-08-09T12:42:00Z">
          <w:r w:rsidRPr="005F4F47" w:rsidDel="000E78F5">
            <w:rPr>
              <w:rFonts w:eastAsiaTheme="minorHAnsi"/>
              <w:i/>
              <w:color w:val="000000"/>
              <w:szCs w:val="28"/>
            </w:rPr>
            <w:delText xml:space="preserve"> </w:delText>
          </w:r>
        </w:del>
        <w:r w:rsidRPr="005F4F47">
          <w:rPr>
            <w:rFonts w:eastAsiaTheme="minorHAnsi"/>
            <w:i/>
            <w:color w:val="000000"/>
            <w:szCs w:val="28"/>
          </w:rPr>
          <w:t>makers and the public on the health and economic impacts of giving women equal access to productive inputs and services a</w:t>
        </w:r>
      </w:ins>
      <w:ins w:id="117" w:author="Ilaria Sisto" w:date="2014-08-09T12:43:00Z">
        <w:r w:rsidR="000E78F5">
          <w:rPr>
            <w:rFonts w:eastAsiaTheme="minorHAnsi"/>
            <w:i/>
            <w:color w:val="000000"/>
            <w:szCs w:val="28"/>
          </w:rPr>
          <w:t xml:space="preserve">nd </w:t>
        </w:r>
      </w:ins>
      <w:ins w:id="118" w:author="Kae Mihara (ESP)" w:date="2014-08-07T11:25:00Z">
        <w:r w:rsidRPr="005F4F47">
          <w:rPr>
            <w:rFonts w:eastAsiaTheme="minorHAnsi"/>
            <w:i/>
            <w:color w:val="000000"/>
            <w:szCs w:val="28"/>
          </w:rPr>
          <w:t xml:space="preserve">the benefits of investing in the </w:t>
        </w:r>
      </w:ins>
      <w:ins w:id="119" w:author="Ilaria Sisto" w:date="2014-08-09T12:42:00Z">
        <w:r w:rsidR="000E78F5">
          <w:rPr>
            <w:rFonts w:eastAsiaTheme="minorHAnsi"/>
            <w:i/>
            <w:color w:val="000000"/>
            <w:szCs w:val="28"/>
          </w:rPr>
          <w:t xml:space="preserve">economic </w:t>
        </w:r>
      </w:ins>
      <w:ins w:id="120" w:author="Kae Mihara (ESP)" w:date="2014-08-07T11:25:00Z">
        <w:r w:rsidRPr="005F4F47">
          <w:rPr>
            <w:rFonts w:eastAsiaTheme="minorHAnsi"/>
            <w:i/>
            <w:color w:val="000000"/>
            <w:szCs w:val="28"/>
          </w:rPr>
          <w:t>empowerment of women</w:t>
        </w:r>
        <w:r w:rsidR="00883D49">
          <w:rPr>
            <w:rFonts w:eastAsiaTheme="minorEastAsia" w:hint="eastAsia"/>
            <w:i/>
            <w:color w:val="000000"/>
            <w:szCs w:val="28"/>
            <w:lang w:eastAsia="ja-JP"/>
          </w:rPr>
          <w:t>.</w:t>
        </w:r>
      </w:ins>
    </w:p>
    <w:p w14:paraId="7EE85EA4" w14:textId="77777777" w:rsidR="00A20D6C" w:rsidRPr="00891F97" w:rsidRDefault="00A20D6C" w:rsidP="00891F97">
      <w:pPr>
        <w:pStyle w:val="ListParagraph"/>
        <w:numPr>
          <w:ilvl w:val="0"/>
          <w:numId w:val="19"/>
        </w:numPr>
        <w:rPr>
          <w:rFonts w:eastAsiaTheme="minorHAnsi"/>
          <w:i/>
          <w:color w:val="000000"/>
          <w:szCs w:val="28"/>
        </w:rPr>
      </w:pPr>
      <w:r w:rsidRPr="00891F97">
        <w:rPr>
          <w:rFonts w:eastAsiaTheme="minorHAnsi"/>
          <w:i/>
          <w:color w:val="000000"/>
          <w:szCs w:val="28"/>
        </w:rPr>
        <w:t>Promoting dietary quality and diversity by:</w:t>
      </w:r>
    </w:p>
    <w:p w14:paraId="3383B3A3" w14:textId="77777777" w:rsidR="00A20D6C" w:rsidRPr="00891F97" w:rsidRDefault="00A20D6C" w:rsidP="00283715">
      <w:pPr>
        <w:pStyle w:val="ListParagraph"/>
        <w:numPr>
          <w:ilvl w:val="2"/>
          <w:numId w:val="19"/>
        </w:numPr>
        <w:rPr>
          <w:rFonts w:eastAsiaTheme="minorHAnsi"/>
          <w:i/>
          <w:color w:val="000000"/>
          <w:szCs w:val="28"/>
        </w:rPr>
      </w:pPr>
      <w:r w:rsidRPr="00891F97">
        <w:rPr>
          <w:rFonts w:eastAsiaTheme="minorHAnsi"/>
          <w:i/>
          <w:color w:val="000000"/>
          <w:szCs w:val="28"/>
        </w:rPr>
        <w:t>identifying nutritious local varieties and/or developing new plant varieties specifically with improved nutrient content, and better tolerance to limited water availability, a major factor limiting crop yields</w:t>
      </w:r>
    </w:p>
    <w:p w14:paraId="5E8F4A02" w14:textId="77777777" w:rsidR="00A20D6C" w:rsidRPr="00891F97" w:rsidRDefault="00A20D6C" w:rsidP="00283715">
      <w:pPr>
        <w:pStyle w:val="ListParagraph"/>
        <w:numPr>
          <w:ilvl w:val="2"/>
          <w:numId w:val="19"/>
        </w:numPr>
        <w:rPr>
          <w:rFonts w:eastAsiaTheme="minorHAnsi"/>
          <w:i/>
          <w:color w:val="000000"/>
          <w:szCs w:val="28"/>
        </w:rPr>
      </w:pPr>
      <w:r w:rsidRPr="00891F97">
        <w:rPr>
          <w:rFonts w:eastAsiaTheme="minorHAnsi"/>
          <w:i/>
          <w:color w:val="000000"/>
          <w:szCs w:val="28"/>
        </w:rPr>
        <w:t>diversifying the crop mix and improving storage, preservation and other approaches to reduce seasonal food insecurity and nutrient content loss</w:t>
      </w:r>
    </w:p>
    <w:p w14:paraId="3A1707BE" w14:textId="77777777" w:rsidR="00A20D6C" w:rsidRPr="00891F97" w:rsidRDefault="00A20D6C" w:rsidP="00283715">
      <w:pPr>
        <w:pStyle w:val="ListParagraph"/>
        <w:numPr>
          <w:ilvl w:val="2"/>
          <w:numId w:val="19"/>
        </w:numPr>
        <w:rPr>
          <w:rFonts w:eastAsiaTheme="minorHAnsi"/>
          <w:i/>
          <w:color w:val="000000"/>
          <w:szCs w:val="28"/>
        </w:rPr>
      </w:pPr>
      <w:r w:rsidRPr="00891F97">
        <w:rPr>
          <w:rFonts w:eastAsiaTheme="minorHAnsi"/>
          <w:i/>
          <w:color w:val="000000"/>
          <w:szCs w:val="28"/>
        </w:rPr>
        <w:t>promoting the consumption of affordable nutritionally enhanced foods</w:t>
      </w:r>
    </w:p>
    <w:p w14:paraId="2090D5C6" w14:textId="77777777" w:rsidR="00A20D6C" w:rsidRDefault="00A20D6C" w:rsidP="00283715">
      <w:pPr>
        <w:pStyle w:val="ListParagraph"/>
        <w:numPr>
          <w:ilvl w:val="2"/>
          <w:numId w:val="19"/>
        </w:numPr>
        <w:rPr>
          <w:rFonts w:eastAsiaTheme="minorHAnsi"/>
          <w:i/>
          <w:color w:val="000000"/>
          <w:szCs w:val="28"/>
        </w:rPr>
      </w:pPr>
      <w:proofErr w:type="gramStart"/>
      <w:r w:rsidRPr="00891F97">
        <w:rPr>
          <w:rFonts w:eastAsiaTheme="minorHAnsi"/>
          <w:i/>
          <w:color w:val="000000"/>
          <w:szCs w:val="28"/>
        </w:rPr>
        <w:lastRenderedPageBreak/>
        <w:t>promoting</w:t>
      </w:r>
      <w:proofErr w:type="gramEnd"/>
      <w:r w:rsidRPr="00891F97">
        <w:rPr>
          <w:rFonts w:eastAsiaTheme="minorHAnsi"/>
          <w:i/>
          <w:color w:val="000000"/>
          <w:szCs w:val="28"/>
        </w:rPr>
        <w:t xml:space="preserve"> locally available and affordable nutrient-rich foods using innovative education and communication strategies, including health education, agricultural extension and media campaigns.</w:t>
      </w:r>
    </w:p>
    <w:p w14:paraId="6F65C6EC" w14:textId="77777777" w:rsidR="00322486" w:rsidRPr="001565DE" w:rsidRDefault="00A20D6C" w:rsidP="00891F97">
      <w:pPr>
        <w:pStyle w:val="ListParagraph"/>
        <w:numPr>
          <w:ilvl w:val="0"/>
          <w:numId w:val="19"/>
        </w:numPr>
        <w:rPr>
          <w:rFonts w:eastAsiaTheme="minorHAnsi"/>
          <w:i/>
          <w:color w:val="000000"/>
          <w:szCs w:val="28"/>
        </w:rPr>
      </w:pPr>
      <w:r w:rsidRPr="00891F97">
        <w:rPr>
          <w:rFonts w:eastAsiaTheme="minorHAnsi"/>
          <w:i/>
          <w:color w:val="000000"/>
          <w:szCs w:val="28"/>
        </w:rPr>
        <w:t>Identifying and promoting good practices for improving nutrition-enhancing food- and agriculture-based approaches on a large scale.</w:t>
      </w:r>
    </w:p>
    <w:p w14:paraId="2E8D3C34" w14:textId="77777777" w:rsidR="00396F31" w:rsidRDefault="00A20D6C" w:rsidP="00891F97">
      <w:pPr>
        <w:pStyle w:val="ListParagraph"/>
        <w:numPr>
          <w:ilvl w:val="0"/>
          <w:numId w:val="19"/>
        </w:numPr>
        <w:rPr>
          <w:rFonts w:eastAsiaTheme="minorHAnsi"/>
          <w:i/>
          <w:color w:val="000000"/>
          <w:szCs w:val="28"/>
        </w:rPr>
      </w:pPr>
      <w:r w:rsidRPr="00891F97">
        <w:rPr>
          <w:rFonts w:eastAsiaTheme="minorHAnsi"/>
          <w:i/>
          <w:color w:val="000000"/>
          <w:szCs w:val="28"/>
        </w:rPr>
        <w:t xml:space="preserve">Addressing micronutrient deficiencies through sustainable food-based approaches for improving the nutrition status of populations including: </w:t>
      </w:r>
    </w:p>
    <w:p w14:paraId="7B4B6317" w14:textId="77777777" w:rsidR="00396F31" w:rsidRDefault="00A20D6C" w:rsidP="00891F97">
      <w:pPr>
        <w:pStyle w:val="ListParagraph"/>
        <w:numPr>
          <w:ilvl w:val="2"/>
          <w:numId w:val="19"/>
        </w:numPr>
        <w:rPr>
          <w:rFonts w:eastAsiaTheme="minorHAnsi"/>
          <w:i/>
          <w:color w:val="000000"/>
          <w:szCs w:val="28"/>
        </w:rPr>
      </w:pPr>
      <w:r w:rsidRPr="00397A68">
        <w:rPr>
          <w:rFonts w:eastAsiaTheme="minorHAnsi"/>
          <w:i/>
          <w:color w:val="000000"/>
          <w:szCs w:val="28"/>
        </w:rPr>
        <w:t xml:space="preserve">promoting nutrition information dissemination and sustainable food-based interventions that encourage dietary diversification through the production of, access to and consumption of micronutrient-rich foods, including appropriate traditional foods; </w:t>
      </w:r>
    </w:p>
    <w:p w14:paraId="16255F25" w14:textId="77777777" w:rsidR="00396F31" w:rsidRDefault="00A20D6C" w:rsidP="00891F97">
      <w:pPr>
        <w:pStyle w:val="ListParagraph"/>
        <w:numPr>
          <w:ilvl w:val="2"/>
          <w:numId w:val="19"/>
        </w:numPr>
        <w:rPr>
          <w:rFonts w:eastAsiaTheme="minorHAnsi"/>
          <w:i/>
          <w:color w:val="000000"/>
          <w:szCs w:val="28"/>
        </w:rPr>
      </w:pPr>
      <w:r w:rsidRPr="00397A68">
        <w:rPr>
          <w:rFonts w:eastAsiaTheme="minorHAnsi"/>
          <w:i/>
          <w:color w:val="000000"/>
          <w:szCs w:val="28"/>
        </w:rPr>
        <w:t xml:space="preserve">processing and preservation techniques conserving micronutrients, particularly when micronutrient-rich foods are only available seasonally; </w:t>
      </w:r>
    </w:p>
    <w:p w14:paraId="32BFD699" w14:textId="77777777" w:rsidR="00A20D6C" w:rsidRPr="00397A68" w:rsidRDefault="00A20D6C" w:rsidP="00891F97">
      <w:pPr>
        <w:pStyle w:val="ListParagraph"/>
        <w:numPr>
          <w:ilvl w:val="2"/>
          <w:numId w:val="19"/>
        </w:numPr>
        <w:rPr>
          <w:rFonts w:eastAsiaTheme="minorHAnsi"/>
          <w:i/>
          <w:color w:val="000000"/>
          <w:szCs w:val="28"/>
        </w:rPr>
      </w:pPr>
      <w:proofErr w:type="gramStart"/>
      <w:r w:rsidRPr="00397A68">
        <w:rPr>
          <w:rFonts w:eastAsiaTheme="minorHAnsi"/>
          <w:i/>
          <w:color w:val="000000"/>
          <w:szCs w:val="28"/>
        </w:rPr>
        <w:t>developing</w:t>
      </w:r>
      <w:proofErr w:type="gramEnd"/>
      <w:r w:rsidRPr="00397A68">
        <w:rPr>
          <w:rFonts w:eastAsiaTheme="minorHAnsi"/>
          <w:i/>
          <w:color w:val="000000"/>
          <w:szCs w:val="28"/>
        </w:rPr>
        <w:t xml:space="preserve"> sustainable institutional capacities and human resources, including training of professionals, non-professionals and community leaders, to overcome micronutrient deficiencies.</w:t>
      </w:r>
    </w:p>
    <w:p w14:paraId="0498825A" w14:textId="77777777" w:rsidR="00A20D6C" w:rsidRPr="00891F97" w:rsidRDefault="00A20D6C" w:rsidP="00891F97">
      <w:pPr>
        <w:pStyle w:val="ListParagraph"/>
        <w:numPr>
          <w:ilvl w:val="0"/>
          <w:numId w:val="19"/>
        </w:numPr>
        <w:rPr>
          <w:rFonts w:eastAsiaTheme="minorHAnsi"/>
          <w:i/>
          <w:color w:val="000000"/>
          <w:szCs w:val="28"/>
        </w:rPr>
      </w:pPr>
      <w:r w:rsidRPr="00397A68">
        <w:rPr>
          <w:rFonts w:eastAsiaTheme="minorHAnsi"/>
          <w:i/>
          <w:color w:val="000000"/>
          <w:szCs w:val="28"/>
        </w:rPr>
        <w:t xml:space="preserve">Encouraging bio-fortification, by breeding higher levels of essential nutrients into staple crops through agronomic practices, has much potential for reducing micronutrient </w:t>
      </w:r>
      <w:proofErr w:type="spellStart"/>
      <w:r w:rsidRPr="00397A68">
        <w:rPr>
          <w:rFonts w:eastAsiaTheme="minorHAnsi"/>
          <w:i/>
          <w:color w:val="000000"/>
          <w:szCs w:val="28"/>
        </w:rPr>
        <w:t>undernutrition</w:t>
      </w:r>
      <w:proofErr w:type="spellEnd"/>
      <w:r w:rsidRPr="00397A68">
        <w:rPr>
          <w:rFonts w:eastAsiaTheme="minorHAnsi"/>
          <w:i/>
          <w:color w:val="000000"/>
          <w:szCs w:val="28"/>
        </w:rPr>
        <w:t>. Success also depen</w:t>
      </w:r>
      <w:r w:rsidRPr="00891F97">
        <w:rPr>
          <w:rFonts w:eastAsiaTheme="minorHAnsi"/>
          <w:i/>
          <w:color w:val="000000"/>
          <w:szCs w:val="28"/>
        </w:rPr>
        <w:t>ds on sensitivity to cultural preferences, behavioural change and adequate information on the nutritional desirability of bio-fortified crops.</w:t>
      </w:r>
    </w:p>
    <w:p w14:paraId="69CD7735" w14:textId="77777777" w:rsidR="00390C08" w:rsidRPr="00891F97" w:rsidRDefault="00390C08" w:rsidP="00A05201">
      <w:pPr>
        <w:rPr>
          <w:szCs w:val="28"/>
        </w:rPr>
      </w:pPr>
    </w:p>
    <w:p w14:paraId="0A631528" w14:textId="77777777" w:rsidR="00E90D0A" w:rsidRPr="00891F97" w:rsidRDefault="00E90D0A" w:rsidP="00E90D0A">
      <w:pPr>
        <w:pStyle w:val="Heading3"/>
        <w:rPr>
          <w:sz w:val="28"/>
          <w:szCs w:val="28"/>
        </w:rPr>
      </w:pPr>
      <w:bookmarkStart w:id="121" w:name="_Toc393308990"/>
      <w:r w:rsidRPr="00891F97">
        <w:rPr>
          <w:sz w:val="28"/>
          <w:szCs w:val="28"/>
        </w:rPr>
        <w:t>Food environments</w:t>
      </w:r>
      <w:bookmarkEnd w:id="121"/>
    </w:p>
    <w:p w14:paraId="162F5E66" w14:textId="77777777" w:rsidR="00E90D0A" w:rsidRPr="00397A68" w:rsidRDefault="00E90D0A" w:rsidP="00E90D0A">
      <w:pPr>
        <w:pStyle w:val="FFAtextstyle"/>
        <w:spacing w:line="240" w:lineRule="auto"/>
        <w:ind w:left="0"/>
        <w:rPr>
          <w:rFonts w:ascii="Calibri" w:hAnsi="Calibri"/>
          <w:color w:val="000000" w:themeColor="text1"/>
          <w:szCs w:val="28"/>
        </w:rPr>
      </w:pPr>
    </w:p>
    <w:p w14:paraId="324531BE" w14:textId="77777777" w:rsidR="00461CB0" w:rsidRPr="00891F97" w:rsidRDefault="00E90D0A" w:rsidP="00E90D0A">
      <w:pPr>
        <w:pStyle w:val="FFAtextstyle"/>
        <w:spacing w:line="240" w:lineRule="auto"/>
        <w:ind w:left="0"/>
        <w:rPr>
          <w:rFonts w:eastAsiaTheme="minorHAnsi"/>
          <w:color w:val="auto"/>
          <w:szCs w:val="28"/>
        </w:rPr>
      </w:pPr>
      <w:r w:rsidRPr="00397A68">
        <w:rPr>
          <w:rFonts w:eastAsiaTheme="minorHAnsi"/>
          <w:color w:val="auto"/>
          <w:szCs w:val="28"/>
        </w:rPr>
        <w:t xml:space="preserve">Comprehensive strategies to improve access to, and consumption of, healthy diets need to include measures to </w:t>
      </w:r>
      <w:r w:rsidR="005A06D6" w:rsidRPr="00891F97">
        <w:rPr>
          <w:rFonts w:eastAsiaTheme="minorHAnsi"/>
          <w:color w:val="auto"/>
          <w:szCs w:val="28"/>
        </w:rPr>
        <w:t>create healthy food environments</w:t>
      </w:r>
      <w:r w:rsidR="005A06D6" w:rsidRPr="00891F97">
        <w:rPr>
          <w:rFonts w:eastAsiaTheme="minorHAnsi"/>
          <w:szCs w:val="28"/>
        </w:rPr>
        <w:t xml:space="preserve"> </w:t>
      </w:r>
      <w:r w:rsidR="005A06D6" w:rsidRPr="00891F97">
        <w:rPr>
          <w:rFonts w:eastAsiaTheme="minorHAnsi"/>
          <w:color w:val="auto"/>
          <w:szCs w:val="28"/>
        </w:rPr>
        <w:t xml:space="preserve">and to </w:t>
      </w:r>
      <w:r w:rsidRPr="00891F97">
        <w:rPr>
          <w:rFonts w:eastAsiaTheme="minorHAnsi"/>
          <w:color w:val="auto"/>
          <w:szCs w:val="28"/>
        </w:rPr>
        <w:t>empower consumers. As well as information and education to enable healthy food choices</w:t>
      </w:r>
      <w:r w:rsidRPr="00397A68">
        <w:rPr>
          <w:rFonts w:eastAsiaTheme="minorHAnsi"/>
          <w:color w:val="auto"/>
          <w:szCs w:val="28"/>
        </w:rPr>
        <w:t>, this requires implementation of measures to modify food environments to improve the availabi</w:t>
      </w:r>
      <w:r w:rsidRPr="00891F97">
        <w:rPr>
          <w:rFonts w:eastAsiaTheme="minorHAnsi"/>
          <w:color w:val="auto"/>
          <w:szCs w:val="28"/>
        </w:rPr>
        <w:t xml:space="preserve">lity, acceptability and affordability of healthy </w:t>
      </w:r>
      <w:r w:rsidR="00083088">
        <w:rPr>
          <w:rFonts w:eastAsiaTheme="minorHAnsi"/>
          <w:color w:val="auto"/>
          <w:szCs w:val="28"/>
        </w:rPr>
        <w:t>diet</w:t>
      </w:r>
      <w:r w:rsidR="00083088" w:rsidRPr="00891F97">
        <w:rPr>
          <w:rFonts w:eastAsiaTheme="minorHAnsi"/>
          <w:color w:val="auto"/>
          <w:szCs w:val="28"/>
        </w:rPr>
        <w:t>s</w:t>
      </w:r>
      <w:r w:rsidRPr="00891F97">
        <w:rPr>
          <w:rFonts w:eastAsiaTheme="minorHAnsi"/>
          <w:color w:val="auto"/>
          <w:szCs w:val="28"/>
        </w:rPr>
        <w:t xml:space="preserve">. </w:t>
      </w:r>
    </w:p>
    <w:p w14:paraId="239212D4" w14:textId="77777777" w:rsidR="00461CB0" w:rsidRPr="00891F97" w:rsidRDefault="00461CB0" w:rsidP="00E90D0A">
      <w:pPr>
        <w:pStyle w:val="FFAtextstyle"/>
        <w:spacing w:line="240" w:lineRule="auto"/>
        <w:ind w:left="717"/>
        <w:rPr>
          <w:rFonts w:eastAsiaTheme="minorHAnsi"/>
          <w:color w:val="auto"/>
          <w:szCs w:val="28"/>
        </w:rPr>
      </w:pPr>
    </w:p>
    <w:p w14:paraId="35E90976" w14:textId="77777777" w:rsidR="00E90D0A" w:rsidRPr="00891F97" w:rsidRDefault="00E90D0A" w:rsidP="00E90D0A">
      <w:pPr>
        <w:pStyle w:val="FFAtextstyle"/>
        <w:spacing w:line="240" w:lineRule="auto"/>
        <w:ind w:left="0"/>
        <w:rPr>
          <w:rFonts w:eastAsiaTheme="minorHAnsi"/>
          <w:color w:val="auto"/>
          <w:szCs w:val="28"/>
        </w:rPr>
      </w:pPr>
      <w:r w:rsidRPr="00891F97">
        <w:rPr>
          <w:rFonts w:eastAsiaTheme="minorHAnsi"/>
          <w:color w:val="auto"/>
          <w:szCs w:val="28"/>
        </w:rPr>
        <w:t>Strategies should aim to bring about a number of specific changes in the diet, as set out in the Global NCD Action Plan:</w:t>
      </w:r>
    </w:p>
    <w:p w14:paraId="481CC16B" w14:textId="77777777" w:rsidR="00E90D0A" w:rsidRPr="00891F97" w:rsidRDefault="00E90D0A" w:rsidP="00E90D0A">
      <w:pPr>
        <w:pStyle w:val="FFAtextstyle"/>
        <w:spacing w:line="240" w:lineRule="auto"/>
        <w:ind w:left="0"/>
        <w:rPr>
          <w:rFonts w:ascii="Calibri" w:hAnsi="Calibri"/>
          <w:i/>
          <w:color w:val="000000" w:themeColor="text1"/>
          <w:szCs w:val="28"/>
        </w:rPr>
      </w:pPr>
    </w:p>
    <w:p w14:paraId="1234FFA3" w14:textId="77777777" w:rsidR="00E90D0A" w:rsidRPr="00891F97" w:rsidRDefault="00E90D0A" w:rsidP="00283715">
      <w:pPr>
        <w:pStyle w:val="FFAtextstyle"/>
        <w:numPr>
          <w:ilvl w:val="0"/>
          <w:numId w:val="53"/>
        </w:numPr>
        <w:spacing w:line="240" w:lineRule="auto"/>
        <w:rPr>
          <w:rFonts w:eastAsiaTheme="minorHAnsi"/>
          <w:color w:val="auto"/>
          <w:szCs w:val="28"/>
        </w:rPr>
      </w:pPr>
      <w:r w:rsidRPr="00891F97">
        <w:rPr>
          <w:rFonts w:eastAsiaTheme="minorHAnsi"/>
          <w:color w:val="auto"/>
          <w:szCs w:val="28"/>
        </w:rPr>
        <w:t>Reduce the level of salt/sodium added to prepared or processed food.</w:t>
      </w:r>
    </w:p>
    <w:p w14:paraId="163FDAEC" w14:textId="77777777" w:rsidR="00E90D0A" w:rsidRPr="00891F97" w:rsidRDefault="00E90D0A" w:rsidP="00283715">
      <w:pPr>
        <w:pStyle w:val="FFAtextstyle"/>
        <w:numPr>
          <w:ilvl w:val="0"/>
          <w:numId w:val="53"/>
        </w:numPr>
        <w:spacing w:line="240" w:lineRule="auto"/>
        <w:rPr>
          <w:rFonts w:eastAsiaTheme="minorHAnsi"/>
          <w:color w:val="auto"/>
          <w:szCs w:val="28"/>
        </w:rPr>
      </w:pPr>
      <w:r w:rsidRPr="00891F97">
        <w:rPr>
          <w:rFonts w:eastAsiaTheme="minorHAnsi"/>
          <w:color w:val="auto"/>
          <w:szCs w:val="28"/>
        </w:rPr>
        <w:t>Increase availability, affordability and consumption of fruit and vegetables.</w:t>
      </w:r>
    </w:p>
    <w:p w14:paraId="2ABE46E2" w14:textId="77777777" w:rsidR="00E90D0A" w:rsidRPr="00891F97" w:rsidRDefault="00E90D0A" w:rsidP="00283715">
      <w:pPr>
        <w:pStyle w:val="FFAtextstyle"/>
        <w:numPr>
          <w:ilvl w:val="0"/>
          <w:numId w:val="53"/>
        </w:numPr>
        <w:spacing w:line="240" w:lineRule="auto"/>
        <w:rPr>
          <w:rFonts w:eastAsiaTheme="minorHAnsi"/>
          <w:color w:val="auto"/>
          <w:szCs w:val="28"/>
        </w:rPr>
      </w:pPr>
      <w:r w:rsidRPr="00891F97">
        <w:rPr>
          <w:rFonts w:eastAsiaTheme="minorHAnsi"/>
          <w:color w:val="auto"/>
          <w:szCs w:val="28"/>
        </w:rPr>
        <w:t>Reduce saturated fatty acids (SFA) in food and replace them with unsaturated fatty acids.</w:t>
      </w:r>
    </w:p>
    <w:p w14:paraId="60B219F3" w14:textId="77777777" w:rsidR="00E90D0A" w:rsidRPr="00891F97" w:rsidRDefault="00E90D0A" w:rsidP="00283715">
      <w:pPr>
        <w:pStyle w:val="FFAtextstyle"/>
        <w:numPr>
          <w:ilvl w:val="0"/>
          <w:numId w:val="53"/>
        </w:numPr>
        <w:spacing w:line="240" w:lineRule="auto"/>
        <w:rPr>
          <w:rFonts w:eastAsiaTheme="minorHAnsi"/>
          <w:color w:val="auto"/>
          <w:szCs w:val="28"/>
        </w:rPr>
      </w:pPr>
      <w:r w:rsidRPr="00891F97">
        <w:rPr>
          <w:rFonts w:eastAsiaTheme="minorHAnsi"/>
          <w:color w:val="auto"/>
          <w:szCs w:val="28"/>
        </w:rPr>
        <w:t xml:space="preserve">Replace </w:t>
      </w:r>
      <w:proofErr w:type="gramStart"/>
      <w:r w:rsidRPr="00891F97">
        <w:rPr>
          <w:rFonts w:eastAsiaTheme="minorHAnsi"/>
          <w:color w:val="auto"/>
          <w:szCs w:val="28"/>
        </w:rPr>
        <w:t>trans</w:t>
      </w:r>
      <w:proofErr w:type="gramEnd"/>
      <w:r w:rsidRPr="00891F97">
        <w:rPr>
          <w:rFonts w:eastAsiaTheme="minorHAnsi"/>
          <w:color w:val="auto"/>
          <w:szCs w:val="28"/>
        </w:rPr>
        <w:t xml:space="preserve"> fats with unsaturated fats.</w:t>
      </w:r>
    </w:p>
    <w:p w14:paraId="2B9A74EB" w14:textId="77777777" w:rsidR="00E90D0A" w:rsidRPr="00891F97" w:rsidRDefault="00E90D0A" w:rsidP="00283715">
      <w:pPr>
        <w:pStyle w:val="FFAtextstyle"/>
        <w:numPr>
          <w:ilvl w:val="0"/>
          <w:numId w:val="53"/>
        </w:numPr>
        <w:spacing w:line="240" w:lineRule="auto"/>
        <w:rPr>
          <w:rFonts w:eastAsiaTheme="minorHAnsi"/>
          <w:color w:val="auto"/>
          <w:szCs w:val="28"/>
        </w:rPr>
      </w:pPr>
      <w:r w:rsidRPr="00891F97">
        <w:rPr>
          <w:rFonts w:eastAsiaTheme="minorHAnsi"/>
          <w:color w:val="auto"/>
          <w:szCs w:val="28"/>
        </w:rPr>
        <w:t>Reduce the content of free and added sugars in food and non-alcoholic beverages.</w:t>
      </w:r>
    </w:p>
    <w:p w14:paraId="5F841597" w14:textId="77777777" w:rsidR="00E90D0A" w:rsidRPr="00891F97" w:rsidRDefault="00E90D0A" w:rsidP="00283715">
      <w:pPr>
        <w:pStyle w:val="FFAtextstyle"/>
        <w:numPr>
          <w:ilvl w:val="0"/>
          <w:numId w:val="53"/>
        </w:numPr>
        <w:spacing w:line="240" w:lineRule="auto"/>
        <w:rPr>
          <w:rFonts w:ascii="Calibri" w:hAnsi="Calibri"/>
          <w:i/>
          <w:color w:val="000000" w:themeColor="text1"/>
          <w:szCs w:val="28"/>
        </w:rPr>
      </w:pPr>
      <w:r w:rsidRPr="00891F97">
        <w:rPr>
          <w:rFonts w:eastAsiaTheme="minorHAnsi"/>
          <w:color w:val="auto"/>
          <w:szCs w:val="28"/>
        </w:rPr>
        <w:t>Limit excess calorie intake, reduce portion size and energy density of foods</w:t>
      </w:r>
      <w:r w:rsidRPr="00891F97">
        <w:rPr>
          <w:rFonts w:ascii="Calibri" w:hAnsi="Calibri"/>
          <w:color w:val="000000" w:themeColor="text1"/>
          <w:szCs w:val="28"/>
        </w:rPr>
        <w:t>.</w:t>
      </w:r>
    </w:p>
    <w:p w14:paraId="693D20DD" w14:textId="77777777" w:rsidR="00E90D0A" w:rsidRPr="00891F97" w:rsidRDefault="00E90D0A" w:rsidP="00E90D0A">
      <w:pPr>
        <w:pStyle w:val="FFAtextstyle"/>
        <w:spacing w:line="240" w:lineRule="auto"/>
        <w:ind w:left="1077"/>
        <w:rPr>
          <w:rFonts w:ascii="Calibri" w:hAnsi="Calibri"/>
          <w:i/>
          <w:color w:val="000000" w:themeColor="text1"/>
          <w:szCs w:val="28"/>
        </w:rPr>
      </w:pPr>
    </w:p>
    <w:p w14:paraId="6922A469" w14:textId="77777777" w:rsidR="00E90D0A" w:rsidRPr="00891F97" w:rsidRDefault="00E90D0A" w:rsidP="00E90D0A">
      <w:pPr>
        <w:pStyle w:val="FFAtextstyle"/>
        <w:spacing w:line="240" w:lineRule="auto"/>
        <w:ind w:left="0"/>
        <w:rPr>
          <w:rFonts w:eastAsiaTheme="minorHAnsi"/>
          <w:color w:val="auto"/>
          <w:szCs w:val="28"/>
        </w:rPr>
      </w:pPr>
      <w:r w:rsidRPr="00891F97">
        <w:rPr>
          <w:rFonts w:eastAsiaTheme="minorHAnsi"/>
          <w:color w:val="auto"/>
          <w:szCs w:val="28"/>
        </w:rPr>
        <w:t>A range of policy options for Member States to promote a healthy diet and progress towards the targets above have already been set out in WHO’s Global NCD Action Plan.</w:t>
      </w:r>
      <w:r w:rsidR="00B373B1">
        <w:rPr>
          <w:rStyle w:val="FootnoteReference"/>
          <w:rFonts w:eastAsiaTheme="minorHAnsi"/>
          <w:szCs w:val="28"/>
        </w:rPr>
        <w:footnoteReference w:id="15"/>
      </w:r>
      <w:r w:rsidRPr="00891F97">
        <w:rPr>
          <w:rStyle w:val="FootnoteReference"/>
          <w:szCs w:val="28"/>
        </w:rPr>
        <w:t xml:space="preserve"> </w:t>
      </w:r>
      <w:r w:rsidRPr="00891F97">
        <w:rPr>
          <w:rFonts w:eastAsiaTheme="minorHAnsi"/>
          <w:color w:val="auto"/>
          <w:szCs w:val="28"/>
        </w:rPr>
        <w:t xml:space="preserve">A set of key actions is also proposed in the Comprehensive Implementation Plan on Maternal, Infant and </w:t>
      </w:r>
      <w:r w:rsidRPr="00891F97">
        <w:rPr>
          <w:rFonts w:eastAsiaTheme="minorHAnsi"/>
          <w:color w:val="auto"/>
          <w:szCs w:val="28"/>
        </w:rPr>
        <w:lastRenderedPageBreak/>
        <w:t>Young Child Nutrition.</w:t>
      </w:r>
      <w:r w:rsidR="00B413D3">
        <w:rPr>
          <w:rStyle w:val="FootnoteReference"/>
          <w:rFonts w:eastAsiaTheme="minorHAnsi"/>
          <w:szCs w:val="28"/>
        </w:rPr>
        <w:footnoteReference w:id="16"/>
      </w:r>
      <w:r w:rsidRPr="00891F97">
        <w:rPr>
          <w:rFonts w:eastAsiaTheme="minorHAnsi"/>
          <w:color w:val="auto"/>
          <w:szCs w:val="28"/>
        </w:rPr>
        <w:t xml:space="preserve"> Tools to help Member States in those efforts exist in the form of WHO’s Set of Recommendations on the Marketing of Foods and Non-Alcoholic Beverages to Children, the International Code of Marketing of Breast-milk Substitutes and the international standards established by Codex </w:t>
      </w:r>
      <w:proofErr w:type="spellStart"/>
      <w:r w:rsidRPr="00891F97">
        <w:rPr>
          <w:rFonts w:eastAsiaTheme="minorHAnsi"/>
          <w:color w:val="auto"/>
          <w:szCs w:val="28"/>
        </w:rPr>
        <w:t>Alimentarius</w:t>
      </w:r>
      <w:proofErr w:type="spellEnd"/>
      <w:r w:rsidRPr="00891F97">
        <w:rPr>
          <w:rFonts w:eastAsiaTheme="minorHAnsi"/>
          <w:color w:val="auto"/>
          <w:szCs w:val="28"/>
        </w:rPr>
        <w:t xml:space="preserve">. </w:t>
      </w:r>
    </w:p>
    <w:p w14:paraId="710A4016" w14:textId="77777777" w:rsidR="00E90D0A" w:rsidRPr="00891F97" w:rsidRDefault="00E90D0A" w:rsidP="00283715">
      <w:pPr>
        <w:pStyle w:val="FFAtextstyle"/>
        <w:spacing w:line="240" w:lineRule="auto"/>
        <w:ind w:left="0"/>
        <w:rPr>
          <w:rFonts w:eastAsiaTheme="minorHAnsi"/>
          <w:color w:val="auto"/>
          <w:szCs w:val="28"/>
        </w:rPr>
      </w:pPr>
    </w:p>
    <w:p w14:paraId="31497412" w14:textId="77777777" w:rsidR="00741386" w:rsidRPr="00891F97" w:rsidRDefault="00E90D0A" w:rsidP="00E90D0A">
      <w:pPr>
        <w:pStyle w:val="FFAtextstyle"/>
        <w:spacing w:line="240" w:lineRule="auto"/>
        <w:ind w:left="0"/>
        <w:rPr>
          <w:rFonts w:eastAsiaTheme="minorHAnsi"/>
          <w:color w:val="auto"/>
          <w:szCs w:val="28"/>
        </w:rPr>
      </w:pPr>
      <w:r w:rsidRPr="00891F97">
        <w:rPr>
          <w:rFonts w:eastAsiaTheme="minorHAnsi"/>
          <w:color w:val="auto"/>
          <w:szCs w:val="28"/>
        </w:rPr>
        <w:t>There are a number of policy options and suggestion actions available for use in the creation of a healthier environment to enable healthy diets (including breastfeeding)</w:t>
      </w:r>
      <w:r w:rsidR="00461CB0" w:rsidRPr="00891F97">
        <w:rPr>
          <w:rFonts w:eastAsiaTheme="minorHAnsi"/>
          <w:color w:val="auto"/>
          <w:szCs w:val="28"/>
        </w:rPr>
        <w:t>.</w:t>
      </w:r>
    </w:p>
    <w:p w14:paraId="69F6958D" w14:textId="77777777" w:rsidR="00150D3E" w:rsidRPr="00891F97" w:rsidRDefault="00150D3E" w:rsidP="00E90D0A">
      <w:pPr>
        <w:pStyle w:val="FFAtextstyle"/>
        <w:spacing w:line="240" w:lineRule="auto"/>
        <w:ind w:left="0"/>
        <w:rPr>
          <w:rFonts w:eastAsiaTheme="minorHAnsi"/>
          <w:color w:val="auto"/>
          <w:szCs w:val="28"/>
        </w:rPr>
      </w:pPr>
    </w:p>
    <w:p w14:paraId="33D43936" w14:textId="77777777" w:rsidR="00150D3E" w:rsidRPr="00397A68" w:rsidRDefault="00150D3E" w:rsidP="00150D3E">
      <w:pPr>
        <w:rPr>
          <w:rFonts w:eastAsiaTheme="minorHAnsi"/>
          <w:b/>
          <w:bCs/>
          <w:szCs w:val="28"/>
        </w:rPr>
      </w:pPr>
      <w:r w:rsidRPr="00891F97">
        <w:rPr>
          <w:rFonts w:eastAsiaTheme="minorHAnsi"/>
          <w:b/>
          <w:bCs/>
          <w:szCs w:val="28"/>
        </w:rPr>
        <w:t xml:space="preserve">Priority actions </w:t>
      </w:r>
      <w:r w:rsidRPr="00397A68">
        <w:rPr>
          <w:rFonts w:eastAsiaTheme="minorHAnsi"/>
          <w:b/>
          <w:bCs/>
          <w:szCs w:val="28"/>
        </w:rPr>
        <w:t>to improve the food environment</w:t>
      </w:r>
    </w:p>
    <w:p w14:paraId="6FA3912D" w14:textId="77777777" w:rsidR="00150D3E" w:rsidRPr="00397A68" w:rsidRDefault="00150D3E" w:rsidP="00150D3E">
      <w:pPr>
        <w:rPr>
          <w:rFonts w:eastAsiaTheme="minorHAnsi"/>
          <w:szCs w:val="28"/>
        </w:rPr>
      </w:pPr>
    </w:p>
    <w:p w14:paraId="71054CE7" w14:textId="77777777" w:rsidR="00150D3E" w:rsidRPr="00397A68" w:rsidRDefault="00150D3E" w:rsidP="00283715">
      <w:pPr>
        <w:ind w:firstLine="360"/>
        <w:rPr>
          <w:rFonts w:eastAsiaTheme="minorHAnsi"/>
          <w:iCs/>
          <w:szCs w:val="28"/>
          <w:u w:val="single"/>
        </w:rPr>
      </w:pPr>
      <w:r w:rsidRPr="00397A68">
        <w:rPr>
          <w:rFonts w:eastAsiaTheme="minorHAnsi"/>
          <w:iCs/>
          <w:szCs w:val="28"/>
          <w:u w:val="single"/>
        </w:rPr>
        <w:t>Standards in public institutions and the workplace</w:t>
      </w:r>
    </w:p>
    <w:p w14:paraId="736426F0" w14:textId="77777777" w:rsidR="00150D3E" w:rsidRPr="00891F97" w:rsidRDefault="00150D3E" w:rsidP="00150D3E">
      <w:pPr>
        <w:pStyle w:val="ListParagraph"/>
        <w:numPr>
          <w:ilvl w:val="0"/>
          <w:numId w:val="28"/>
        </w:numPr>
        <w:rPr>
          <w:rFonts w:eastAsiaTheme="minorHAnsi"/>
          <w:i/>
          <w:szCs w:val="28"/>
        </w:rPr>
      </w:pPr>
      <w:r w:rsidRPr="00891F97">
        <w:rPr>
          <w:rFonts w:eastAsiaTheme="minorHAnsi"/>
          <w:i/>
          <w:szCs w:val="28"/>
        </w:rPr>
        <w:t>Improve the school food environment by setting food-based or nutrient-based standards for foods available in schools (meals, vending machines, etc.), setting standards for foods available in the immediate vicinity of schools, making foods that can be part of a healthy diet more readily available and ensuring free provision of safe drinking water.</w:t>
      </w:r>
    </w:p>
    <w:p w14:paraId="6436AA1D" w14:textId="77777777" w:rsidR="00150D3E" w:rsidRPr="00891F97" w:rsidRDefault="00150D3E" w:rsidP="00150D3E">
      <w:pPr>
        <w:pStyle w:val="ListParagraph"/>
        <w:numPr>
          <w:ilvl w:val="0"/>
          <w:numId w:val="28"/>
        </w:numPr>
        <w:rPr>
          <w:rFonts w:eastAsiaTheme="minorHAnsi"/>
          <w:i/>
          <w:szCs w:val="28"/>
        </w:rPr>
      </w:pPr>
      <w:r w:rsidRPr="00891F97">
        <w:rPr>
          <w:rFonts w:eastAsiaTheme="minorHAnsi"/>
          <w:i/>
          <w:szCs w:val="28"/>
        </w:rPr>
        <w:t xml:space="preserve">Establish and apply standards for the provision of healthy, affordable food in other public institutions, such as hospitals, childcare facilities, universities, government offices, prisons. These institutions should also create a healthy “choice architecture” and provide facilities for breastfeeding. </w:t>
      </w:r>
    </w:p>
    <w:p w14:paraId="20290E27" w14:textId="77777777" w:rsidR="00150D3E" w:rsidRPr="00891F97" w:rsidRDefault="00150D3E" w:rsidP="00150D3E">
      <w:pPr>
        <w:pStyle w:val="ListParagraph"/>
        <w:numPr>
          <w:ilvl w:val="0"/>
          <w:numId w:val="28"/>
        </w:numPr>
        <w:rPr>
          <w:rFonts w:eastAsiaTheme="minorHAnsi"/>
          <w:i/>
          <w:szCs w:val="28"/>
        </w:rPr>
      </w:pPr>
      <w:r w:rsidRPr="00891F97">
        <w:rPr>
          <w:rFonts w:eastAsiaTheme="minorHAnsi"/>
          <w:i/>
          <w:szCs w:val="28"/>
        </w:rPr>
        <w:t>Encourage private companies to provide healthy meals in their workplaces and to make suitable rooms available for breastfeeding.</w:t>
      </w:r>
    </w:p>
    <w:p w14:paraId="6210AC0F" w14:textId="77777777" w:rsidR="00150D3E" w:rsidRPr="00891F97" w:rsidRDefault="00150D3E" w:rsidP="00150D3E">
      <w:pPr>
        <w:pStyle w:val="ListParagraph"/>
        <w:numPr>
          <w:ilvl w:val="0"/>
          <w:numId w:val="28"/>
        </w:numPr>
        <w:rPr>
          <w:rFonts w:eastAsiaTheme="minorHAnsi"/>
          <w:i/>
          <w:szCs w:val="28"/>
        </w:rPr>
      </w:pPr>
      <w:r w:rsidRPr="00891F97">
        <w:rPr>
          <w:rFonts w:eastAsiaTheme="minorHAnsi"/>
          <w:i/>
          <w:szCs w:val="28"/>
        </w:rPr>
        <w:t>Establish standards for the provision of healthy, affordable food through social support schemes.</w:t>
      </w:r>
    </w:p>
    <w:p w14:paraId="34A596A3" w14:textId="77777777" w:rsidR="00150D3E" w:rsidRPr="00891F97" w:rsidRDefault="00150D3E" w:rsidP="00150D3E">
      <w:pPr>
        <w:rPr>
          <w:rFonts w:eastAsiaTheme="minorHAnsi"/>
          <w:i/>
          <w:szCs w:val="28"/>
        </w:rPr>
      </w:pPr>
    </w:p>
    <w:p w14:paraId="4F90C73A" w14:textId="77777777" w:rsidR="00150D3E" w:rsidRPr="00891F97" w:rsidRDefault="00150D3E" w:rsidP="00283715">
      <w:pPr>
        <w:ind w:firstLine="360"/>
        <w:rPr>
          <w:rFonts w:eastAsiaTheme="minorHAnsi"/>
          <w:iCs/>
          <w:szCs w:val="28"/>
          <w:u w:val="single"/>
        </w:rPr>
      </w:pPr>
      <w:r w:rsidRPr="00891F97">
        <w:rPr>
          <w:rFonts w:eastAsiaTheme="minorHAnsi"/>
          <w:iCs/>
          <w:szCs w:val="28"/>
          <w:u w:val="single"/>
        </w:rPr>
        <w:t xml:space="preserve">Healthy </w:t>
      </w:r>
      <w:r w:rsidR="000901F9" w:rsidRPr="00891F97">
        <w:rPr>
          <w:rFonts w:eastAsiaTheme="minorHAnsi"/>
          <w:iCs/>
          <w:szCs w:val="28"/>
          <w:u w:val="single"/>
        </w:rPr>
        <w:t>d</w:t>
      </w:r>
      <w:r w:rsidRPr="00891F97">
        <w:rPr>
          <w:rFonts w:eastAsiaTheme="minorHAnsi"/>
          <w:iCs/>
          <w:szCs w:val="28"/>
          <w:u w:val="single"/>
        </w:rPr>
        <w:t>iets</w:t>
      </w:r>
    </w:p>
    <w:p w14:paraId="0037D803" w14:textId="77777777" w:rsidR="00150D3E" w:rsidRPr="00891F97" w:rsidRDefault="00150D3E" w:rsidP="00150D3E">
      <w:pPr>
        <w:pStyle w:val="ListParagraph"/>
        <w:numPr>
          <w:ilvl w:val="0"/>
          <w:numId w:val="29"/>
        </w:numPr>
        <w:rPr>
          <w:rFonts w:eastAsiaTheme="minorHAnsi"/>
          <w:i/>
          <w:szCs w:val="28"/>
        </w:rPr>
      </w:pPr>
      <w:r w:rsidRPr="00891F97">
        <w:rPr>
          <w:rFonts w:eastAsiaTheme="minorHAnsi"/>
          <w:i/>
          <w:szCs w:val="28"/>
        </w:rPr>
        <w:t>Increase incentives for production of nutrient-rich foods and their movement into processing and retail through the value chain at all scales.</w:t>
      </w:r>
    </w:p>
    <w:p w14:paraId="796699B1" w14:textId="77777777" w:rsidR="00150D3E" w:rsidRPr="00891F97" w:rsidRDefault="00150D3E" w:rsidP="00150D3E">
      <w:pPr>
        <w:pStyle w:val="ListParagraph"/>
        <w:numPr>
          <w:ilvl w:val="0"/>
          <w:numId w:val="29"/>
        </w:numPr>
        <w:rPr>
          <w:rFonts w:eastAsiaTheme="minorHAnsi"/>
          <w:i/>
          <w:szCs w:val="28"/>
        </w:rPr>
      </w:pPr>
      <w:r w:rsidRPr="00891F97">
        <w:rPr>
          <w:rFonts w:eastAsiaTheme="minorHAnsi"/>
          <w:i/>
          <w:szCs w:val="28"/>
        </w:rPr>
        <w:t xml:space="preserve">Introduce regulatory measures to ensure removal of industrially-produced </w:t>
      </w:r>
      <w:proofErr w:type="gramStart"/>
      <w:r w:rsidRPr="00891F97">
        <w:rPr>
          <w:rFonts w:eastAsiaTheme="minorHAnsi"/>
          <w:i/>
          <w:szCs w:val="28"/>
        </w:rPr>
        <w:t>trans</w:t>
      </w:r>
      <w:proofErr w:type="gramEnd"/>
      <w:r w:rsidRPr="00891F97">
        <w:rPr>
          <w:rFonts w:eastAsiaTheme="minorHAnsi"/>
          <w:i/>
          <w:szCs w:val="28"/>
        </w:rPr>
        <w:t xml:space="preserve"> fats from foods and beverages.</w:t>
      </w:r>
    </w:p>
    <w:p w14:paraId="70231AC1" w14:textId="77777777" w:rsidR="00150D3E" w:rsidRPr="00891F97" w:rsidRDefault="00150D3E" w:rsidP="00150D3E">
      <w:pPr>
        <w:rPr>
          <w:rFonts w:eastAsiaTheme="minorHAnsi"/>
          <w:i/>
          <w:szCs w:val="28"/>
        </w:rPr>
      </w:pPr>
    </w:p>
    <w:p w14:paraId="0DC6454B" w14:textId="77777777" w:rsidR="00150D3E" w:rsidRPr="00891F97" w:rsidRDefault="00150D3E" w:rsidP="00283715">
      <w:pPr>
        <w:ind w:firstLine="360"/>
        <w:rPr>
          <w:rFonts w:eastAsiaTheme="minorHAnsi"/>
          <w:iCs/>
          <w:szCs w:val="28"/>
          <w:u w:val="single"/>
        </w:rPr>
      </w:pPr>
      <w:r w:rsidRPr="00891F97">
        <w:rPr>
          <w:rFonts w:eastAsiaTheme="minorHAnsi"/>
          <w:iCs/>
          <w:szCs w:val="28"/>
          <w:u w:val="single"/>
        </w:rPr>
        <w:t>Incentivi</w:t>
      </w:r>
      <w:r w:rsidR="000901F9" w:rsidRPr="00891F97">
        <w:rPr>
          <w:rFonts w:eastAsiaTheme="minorHAnsi"/>
          <w:iCs/>
          <w:szCs w:val="28"/>
          <w:u w:val="single"/>
        </w:rPr>
        <w:t>z</w:t>
      </w:r>
      <w:r w:rsidRPr="00891F97">
        <w:rPr>
          <w:rFonts w:eastAsiaTheme="minorHAnsi"/>
          <w:iCs/>
          <w:szCs w:val="28"/>
          <w:u w:val="single"/>
        </w:rPr>
        <w:t>e healthy dietary choices</w:t>
      </w:r>
    </w:p>
    <w:p w14:paraId="0A5D065F" w14:textId="77777777" w:rsidR="00150D3E" w:rsidRPr="00891F97" w:rsidRDefault="00150D3E" w:rsidP="00150D3E">
      <w:pPr>
        <w:pStyle w:val="ListParagraph"/>
        <w:numPr>
          <w:ilvl w:val="0"/>
          <w:numId w:val="30"/>
        </w:numPr>
        <w:rPr>
          <w:rFonts w:eastAsiaTheme="minorHAnsi"/>
          <w:i/>
          <w:szCs w:val="28"/>
        </w:rPr>
      </w:pPr>
      <w:r w:rsidRPr="00891F97">
        <w:rPr>
          <w:rFonts w:eastAsiaTheme="minorHAnsi"/>
          <w:i/>
          <w:szCs w:val="28"/>
        </w:rPr>
        <w:t>Set incentives and rules to create retail and food service/catering environments characterised by healthy, affordable meals. Examples include price reductions on nutrient-rich foods, incentives for retailers to locate in underserved areas and measures to influence portion size.</w:t>
      </w:r>
    </w:p>
    <w:p w14:paraId="2DCA1FDD" w14:textId="77777777" w:rsidR="00150D3E" w:rsidRPr="00891F97" w:rsidRDefault="00150D3E" w:rsidP="00150D3E">
      <w:pPr>
        <w:pStyle w:val="ListParagraph"/>
        <w:numPr>
          <w:ilvl w:val="0"/>
          <w:numId w:val="30"/>
        </w:numPr>
        <w:rPr>
          <w:rFonts w:eastAsiaTheme="minorHAnsi"/>
          <w:i/>
          <w:szCs w:val="28"/>
        </w:rPr>
      </w:pPr>
      <w:r w:rsidRPr="00891F97">
        <w:rPr>
          <w:rFonts w:eastAsiaTheme="minorHAnsi"/>
          <w:i/>
          <w:szCs w:val="28"/>
        </w:rPr>
        <w:t>Create fiscal incentives and disincentives to encourage healthy diets by reducing the cost of more healthy diet options relative to less healthy ones.</w:t>
      </w:r>
    </w:p>
    <w:p w14:paraId="3E352159" w14:textId="77777777" w:rsidR="00150D3E" w:rsidRPr="00891F97" w:rsidRDefault="00150D3E" w:rsidP="00150D3E">
      <w:pPr>
        <w:rPr>
          <w:rFonts w:eastAsiaTheme="minorHAnsi"/>
          <w:i/>
          <w:szCs w:val="28"/>
        </w:rPr>
      </w:pPr>
    </w:p>
    <w:p w14:paraId="174D38CA" w14:textId="77777777" w:rsidR="00150D3E" w:rsidRPr="00891F97" w:rsidRDefault="00150D3E" w:rsidP="00283715">
      <w:pPr>
        <w:ind w:firstLine="360"/>
        <w:rPr>
          <w:rFonts w:eastAsiaTheme="minorHAnsi"/>
          <w:iCs/>
          <w:szCs w:val="28"/>
          <w:u w:val="single"/>
        </w:rPr>
      </w:pPr>
      <w:r w:rsidRPr="00891F97">
        <w:rPr>
          <w:rFonts w:eastAsiaTheme="minorHAnsi"/>
          <w:iCs/>
          <w:szCs w:val="28"/>
          <w:u w:val="single"/>
        </w:rPr>
        <w:t>Regulating marketing</w:t>
      </w:r>
    </w:p>
    <w:p w14:paraId="08884E9D" w14:textId="77777777" w:rsidR="00150D3E" w:rsidRPr="00891F97" w:rsidRDefault="00150D3E" w:rsidP="00150D3E">
      <w:pPr>
        <w:pStyle w:val="ListParagraph"/>
        <w:numPr>
          <w:ilvl w:val="0"/>
          <w:numId w:val="31"/>
        </w:numPr>
        <w:rPr>
          <w:rFonts w:eastAsiaTheme="minorHAnsi"/>
          <w:i/>
          <w:szCs w:val="28"/>
        </w:rPr>
      </w:pPr>
      <w:r w:rsidRPr="00891F97">
        <w:rPr>
          <w:rFonts w:eastAsiaTheme="minorHAnsi"/>
          <w:i/>
          <w:szCs w:val="28"/>
        </w:rPr>
        <w:t xml:space="preserve">Implement the WHO Set of Recommendations on Marketing Food and Non-alcoholic Beverages to Children. </w:t>
      </w:r>
    </w:p>
    <w:p w14:paraId="703C9D79" w14:textId="77777777" w:rsidR="006F2125" w:rsidRDefault="006F2125" w:rsidP="00283715">
      <w:pPr>
        <w:pStyle w:val="ListParagraph"/>
        <w:rPr>
          <w:rFonts w:eastAsiaTheme="minorHAnsi"/>
          <w:szCs w:val="28"/>
        </w:rPr>
      </w:pPr>
    </w:p>
    <w:p w14:paraId="60720CE3" w14:textId="77777777" w:rsidR="00962B10" w:rsidRPr="00962B10" w:rsidRDefault="00962B10" w:rsidP="00283715">
      <w:pPr>
        <w:pStyle w:val="ListParagraph"/>
        <w:rPr>
          <w:rFonts w:eastAsiaTheme="minorHAnsi"/>
          <w:szCs w:val="28"/>
        </w:rPr>
      </w:pPr>
    </w:p>
    <w:p w14:paraId="126549E4" w14:textId="77777777" w:rsidR="00461CB0" w:rsidRPr="00891F97" w:rsidRDefault="00461CB0" w:rsidP="00283715">
      <w:pPr>
        <w:pStyle w:val="Heading3"/>
        <w:rPr>
          <w:sz w:val="28"/>
          <w:szCs w:val="28"/>
        </w:rPr>
      </w:pPr>
      <w:r w:rsidRPr="00891F97">
        <w:rPr>
          <w:sz w:val="28"/>
          <w:szCs w:val="28"/>
        </w:rPr>
        <w:t>Sustainable healthy diets</w:t>
      </w:r>
    </w:p>
    <w:p w14:paraId="52D0791B" w14:textId="77777777" w:rsidR="00461CB0" w:rsidRPr="00397A68" w:rsidRDefault="00461CB0" w:rsidP="00E90D0A">
      <w:pPr>
        <w:rPr>
          <w:rFonts w:eastAsiaTheme="minorHAnsi" w:cstheme="minorBidi"/>
          <w:b/>
          <w:szCs w:val="28"/>
          <w:u w:val="single"/>
        </w:rPr>
      </w:pPr>
    </w:p>
    <w:p w14:paraId="22C2F360" w14:textId="77777777" w:rsidR="00056645" w:rsidRPr="00891F97" w:rsidRDefault="00056645">
      <w:pPr>
        <w:rPr>
          <w:szCs w:val="28"/>
        </w:rPr>
      </w:pPr>
      <w:r w:rsidRPr="00397A68">
        <w:rPr>
          <w:szCs w:val="28"/>
        </w:rPr>
        <w:lastRenderedPageBreak/>
        <w:t xml:space="preserve">Environmental factors – such as climate change, climate variability and extreme weather events – affect agriculture, food systems and other drivers of nutrition. Changes in temperature and rainfall patterns affect production and productivity and, thus, the kinds of crops that can be grown or animals (livestock, small animals, and fish) that can be raised or captured. </w:t>
      </w:r>
      <w:r w:rsidR="00ED161E" w:rsidRPr="00397A68">
        <w:rPr>
          <w:szCs w:val="28"/>
        </w:rPr>
        <w:t>Conversely,</w:t>
      </w:r>
      <w:r w:rsidRPr="00397A68">
        <w:rPr>
          <w:szCs w:val="28"/>
        </w:rPr>
        <w:t xml:space="preserve"> food systems themselves have a major impact</w:t>
      </w:r>
      <w:r w:rsidR="00ED161E" w:rsidRPr="00891F97">
        <w:rPr>
          <w:szCs w:val="28"/>
        </w:rPr>
        <w:t xml:space="preserve"> on the environment</w:t>
      </w:r>
      <w:r w:rsidRPr="00891F97">
        <w:rPr>
          <w:szCs w:val="28"/>
        </w:rPr>
        <w:t xml:space="preserve">, </w:t>
      </w:r>
      <w:r w:rsidR="00ED161E" w:rsidRPr="00891F97">
        <w:rPr>
          <w:szCs w:val="28"/>
        </w:rPr>
        <w:t xml:space="preserve">with food production </w:t>
      </w:r>
      <w:r w:rsidRPr="00891F97">
        <w:rPr>
          <w:szCs w:val="28"/>
        </w:rPr>
        <w:t xml:space="preserve">a </w:t>
      </w:r>
      <w:r w:rsidR="00D036DE">
        <w:rPr>
          <w:szCs w:val="28"/>
        </w:rPr>
        <w:t xml:space="preserve">major </w:t>
      </w:r>
      <w:r w:rsidRPr="00891F97">
        <w:rPr>
          <w:szCs w:val="28"/>
        </w:rPr>
        <w:t>contributor to greenhouse gas emissions</w:t>
      </w:r>
      <w:r w:rsidR="00ED161E" w:rsidRPr="00891F97">
        <w:rPr>
          <w:szCs w:val="28"/>
        </w:rPr>
        <w:t>.</w:t>
      </w:r>
      <w:r w:rsidRPr="00891F97">
        <w:rPr>
          <w:szCs w:val="28"/>
        </w:rPr>
        <w:t xml:space="preserve"> </w:t>
      </w:r>
      <w:r w:rsidR="00ED161E" w:rsidRPr="00891F97">
        <w:rPr>
          <w:szCs w:val="28"/>
        </w:rPr>
        <w:t>P</w:t>
      </w:r>
      <w:r w:rsidRPr="00891F97">
        <w:rPr>
          <w:szCs w:val="28"/>
        </w:rPr>
        <w:t>olicy coherence between the environment, agriculture and food sectors is essential</w:t>
      </w:r>
      <w:r w:rsidR="00ED161E" w:rsidRPr="00891F97">
        <w:rPr>
          <w:szCs w:val="28"/>
        </w:rPr>
        <w:t>, and a</w:t>
      </w:r>
      <w:r w:rsidRPr="00891F97">
        <w:rPr>
          <w:szCs w:val="28"/>
        </w:rPr>
        <w:t xml:space="preserve">greement on shared principles of </w:t>
      </w:r>
      <w:r w:rsidR="00D036DE">
        <w:rPr>
          <w:szCs w:val="28"/>
        </w:rPr>
        <w:t>sustainability in promoting</w:t>
      </w:r>
      <w:r w:rsidRPr="00891F97">
        <w:rPr>
          <w:szCs w:val="28"/>
        </w:rPr>
        <w:t xml:space="preserve"> healthy diet</w:t>
      </w:r>
      <w:r w:rsidR="00D036DE">
        <w:rPr>
          <w:szCs w:val="28"/>
        </w:rPr>
        <w:t xml:space="preserve">s </w:t>
      </w:r>
      <w:r w:rsidRPr="00891F97">
        <w:rPr>
          <w:szCs w:val="28"/>
        </w:rPr>
        <w:t>is needed.</w:t>
      </w:r>
      <w:r w:rsidR="00CD5780" w:rsidRPr="00891F97">
        <w:rPr>
          <w:szCs w:val="28"/>
        </w:rPr>
        <w:t xml:space="preserve"> </w:t>
      </w:r>
    </w:p>
    <w:p w14:paraId="2BFF794D" w14:textId="77777777" w:rsidR="002A50D3" w:rsidRPr="00891F97" w:rsidRDefault="002A50D3">
      <w:pPr>
        <w:rPr>
          <w:szCs w:val="28"/>
        </w:rPr>
      </w:pPr>
    </w:p>
    <w:p w14:paraId="02DD4722" w14:textId="77777777" w:rsidR="002A50D3" w:rsidRPr="00891F97" w:rsidRDefault="002A50D3" w:rsidP="002A50D3">
      <w:pPr>
        <w:rPr>
          <w:b/>
          <w:szCs w:val="28"/>
        </w:rPr>
      </w:pPr>
      <w:r w:rsidRPr="00891F97">
        <w:rPr>
          <w:b/>
          <w:szCs w:val="28"/>
        </w:rPr>
        <w:t>Priority actions for sustainable, healthy diets</w:t>
      </w:r>
    </w:p>
    <w:p w14:paraId="7DFE93C0" w14:textId="77777777" w:rsidR="002A50D3" w:rsidRPr="00891F97" w:rsidRDefault="002A50D3" w:rsidP="002A50D3">
      <w:pPr>
        <w:pStyle w:val="ListParagraph"/>
        <w:numPr>
          <w:ilvl w:val="0"/>
          <w:numId w:val="54"/>
        </w:numPr>
        <w:rPr>
          <w:i/>
          <w:szCs w:val="28"/>
        </w:rPr>
      </w:pPr>
      <w:r w:rsidRPr="00891F97">
        <w:rPr>
          <w:i/>
          <w:szCs w:val="28"/>
        </w:rPr>
        <w:t xml:space="preserve">Develop a clear and robust set of guidelines </w:t>
      </w:r>
      <w:r w:rsidR="00D036DE" w:rsidRPr="00891F97">
        <w:rPr>
          <w:i/>
        </w:rPr>
        <w:t>for sustainable food production practices</w:t>
      </w:r>
      <w:r w:rsidRPr="00891F97">
        <w:rPr>
          <w:i/>
          <w:szCs w:val="28"/>
        </w:rPr>
        <w:t>.</w:t>
      </w:r>
    </w:p>
    <w:p w14:paraId="2A7739FE" w14:textId="77777777" w:rsidR="002A50D3" w:rsidRPr="00891F97" w:rsidRDefault="002A50D3" w:rsidP="002A50D3">
      <w:pPr>
        <w:pStyle w:val="ListParagraph"/>
        <w:numPr>
          <w:ilvl w:val="0"/>
          <w:numId w:val="54"/>
        </w:numPr>
        <w:rPr>
          <w:i/>
          <w:szCs w:val="28"/>
        </w:rPr>
      </w:pPr>
      <w:r w:rsidRPr="00891F97">
        <w:rPr>
          <w:i/>
          <w:szCs w:val="28"/>
        </w:rPr>
        <w:t xml:space="preserve">Encourage food production practices that improve resilience to climate change and </w:t>
      </w:r>
      <w:r w:rsidR="00D036DE">
        <w:rPr>
          <w:i/>
          <w:szCs w:val="28"/>
        </w:rPr>
        <w:t>reduced</w:t>
      </w:r>
      <w:r w:rsidRPr="00891F97">
        <w:rPr>
          <w:i/>
          <w:szCs w:val="28"/>
        </w:rPr>
        <w:t xml:space="preserve"> use of inputs such as water, agro-chemicals and energy.</w:t>
      </w:r>
    </w:p>
    <w:p w14:paraId="3AF89ED0" w14:textId="77777777" w:rsidR="002A50D3" w:rsidRPr="00891F97" w:rsidRDefault="00083088" w:rsidP="002A50D3">
      <w:pPr>
        <w:pStyle w:val="ListParagraph"/>
        <w:numPr>
          <w:ilvl w:val="0"/>
          <w:numId w:val="54"/>
        </w:numPr>
        <w:rPr>
          <w:i/>
          <w:szCs w:val="28"/>
        </w:rPr>
      </w:pPr>
      <w:r>
        <w:rPr>
          <w:i/>
          <w:szCs w:val="28"/>
        </w:rPr>
        <w:t>Develop</w:t>
      </w:r>
      <w:r w:rsidR="002A50D3" w:rsidRPr="00891F97">
        <w:rPr>
          <w:i/>
          <w:szCs w:val="28"/>
        </w:rPr>
        <w:t xml:space="preserve"> other policy tools, such as economic incentives, environmental regulation, sustainability labelling, sustainable public food procurement policies, education and awareness </w:t>
      </w:r>
      <w:proofErr w:type="gramStart"/>
      <w:r w:rsidR="002A50D3" w:rsidRPr="00891F97">
        <w:rPr>
          <w:i/>
          <w:szCs w:val="28"/>
        </w:rPr>
        <w:t>raising</w:t>
      </w:r>
      <w:proofErr w:type="gramEnd"/>
      <w:r>
        <w:rPr>
          <w:i/>
          <w:szCs w:val="28"/>
        </w:rPr>
        <w:t>,</w:t>
      </w:r>
      <w:r w:rsidR="002A50D3" w:rsidRPr="00891F97">
        <w:rPr>
          <w:i/>
          <w:szCs w:val="28"/>
        </w:rPr>
        <w:t xml:space="preserve"> to </w:t>
      </w:r>
      <w:r>
        <w:rPr>
          <w:i/>
          <w:szCs w:val="28"/>
        </w:rPr>
        <w:t xml:space="preserve">ensure </w:t>
      </w:r>
      <w:r w:rsidR="002A50D3" w:rsidRPr="00891F97">
        <w:rPr>
          <w:i/>
          <w:szCs w:val="28"/>
        </w:rPr>
        <w:t>more sustainable</w:t>
      </w:r>
      <w:r w:rsidRPr="00083088">
        <w:rPr>
          <w:i/>
          <w:szCs w:val="28"/>
        </w:rPr>
        <w:t xml:space="preserve"> </w:t>
      </w:r>
      <w:ins w:id="122" w:author="Kae Mihara (ESP)" w:date="2014-08-07T11:17:00Z">
        <w:r w:rsidR="00F57C54">
          <w:rPr>
            <w:rFonts w:eastAsiaTheme="minorEastAsia" w:hint="eastAsia"/>
            <w:i/>
            <w:szCs w:val="28"/>
            <w:lang w:eastAsia="ja-JP"/>
          </w:rPr>
          <w:t xml:space="preserve">and equitable </w:t>
        </w:r>
      </w:ins>
      <w:r w:rsidRPr="001565DE">
        <w:rPr>
          <w:i/>
          <w:szCs w:val="28"/>
        </w:rPr>
        <w:t>food systems</w:t>
      </w:r>
      <w:r w:rsidR="002A50D3" w:rsidRPr="00891F97">
        <w:rPr>
          <w:i/>
          <w:szCs w:val="28"/>
        </w:rPr>
        <w:t>.</w:t>
      </w:r>
    </w:p>
    <w:p w14:paraId="6EF16DB9" w14:textId="77777777" w:rsidR="000545E2" w:rsidRPr="00891F97" w:rsidRDefault="00C95A81" w:rsidP="00A05201">
      <w:pPr>
        <w:pStyle w:val="Heading2"/>
        <w:rPr>
          <w:szCs w:val="28"/>
        </w:rPr>
      </w:pPr>
      <w:bookmarkStart w:id="123" w:name="_Toc393308995"/>
      <w:r w:rsidRPr="00891F97">
        <w:rPr>
          <w:szCs w:val="28"/>
        </w:rPr>
        <w:t>Socia</w:t>
      </w:r>
      <w:r w:rsidR="00445E37" w:rsidRPr="00891F97">
        <w:rPr>
          <w:szCs w:val="28"/>
        </w:rPr>
        <w:t xml:space="preserve">l </w:t>
      </w:r>
      <w:r w:rsidRPr="00891F97">
        <w:rPr>
          <w:szCs w:val="28"/>
        </w:rPr>
        <w:t>Protection</w:t>
      </w:r>
      <w:bookmarkEnd w:id="123"/>
    </w:p>
    <w:p w14:paraId="3F0B3C15" w14:textId="77777777" w:rsidR="00CC74A5" w:rsidRPr="00891F97" w:rsidRDefault="00CC74A5" w:rsidP="00A05201">
      <w:pPr>
        <w:rPr>
          <w:rFonts w:eastAsiaTheme="minorHAnsi"/>
          <w:color w:val="000000"/>
          <w:szCs w:val="28"/>
        </w:rPr>
      </w:pPr>
    </w:p>
    <w:p w14:paraId="2D0CBE6F" w14:textId="77777777" w:rsidR="0049568E" w:rsidRPr="00397A68" w:rsidRDefault="0049568E" w:rsidP="005E0186">
      <w:pPr>
        <w:rPr>
          <w:szCs w:val="28"/>
        </w:rPr>
      </w:pPr>
      <w:r w:rsidRPr="00891F97">
        <w:rPr>
          <w:szCs w:val="28"/>
        </w:rPr>
        <w:t xml:space="preserve">In 2012, the UN General Assembly urged the progressive institutionalization of comprehensive social protection beginning with the universal establishment of a minimal ‘social protection floor’. Food security and nutrition outcomes should be a major priority for social protection. With the modest and uneven progress in recent decades on reducing poverty, hunger, food insecurity and malnutrition, and the currently dim prospects for inclusive economic and employment growth in much of the world in the foreseeable future, extending comprehensive social protection will be necessary to eliminate poverty, hunger and </w:t>
      </w:r>
      <w:proofErr w:type="spellStart"/>
      <w:r w:rsidRPr="00891F97">
        <w:rPr>
          <w:szCs w:val="28"/>
        </w:rPr>
        <w:t>undernutrition</w:t>
      </w:r>
      <w:proofErr w:type="spellEnd"/>
      <w:r w:rsidRPr="00891F97">
        <w:rPr>
          <w:szCs w:val="28"/>
        </w:rPr>
        <w:t xml:space="preserve"> by 20</w:t>
      </w:r>
      <w:r w:rsidR="00B002C1" w:rsidRPr="00891F97">
        <w:rPr>
          <w:szCs w:val="28"/>
        </w:rPr>
        <w:t>30</w:t>
      </w:r>
      <w:r w:rsidRPr="00397A68">
        <w:rPr>
          <w:szCs w:val="28"/>
        </w:rPr>
        <w:t>. Appropriately designed, c</w:t>
      </w:r>
      <w:r w:rsidRPr="00397A68">
        <w:rPr>
          <w:rFonts w:eastAsiaTheme="minorHAnsi"/>
          <w:color w:val="000000"/>
          <w:szCs w:val="28"/>
        </w:rPr>
        <w:t xml:space="preserve">ountry-owned, development-oriented, social protection programmes can ensure sufficient, timely and reliable support to address </w:t>
      </w:r>
      <w:proofErr w:type="spellStart"/>
      <w:r w:rsidRPr="00397A68">
        <w:rPr>
          <w:rFonts w:eastAsiaTheme="minorHAnsi"/>
          <w:color w:val="000000"/>
          <w:szCs w:val="28"/>
        </w:rPr>
        <w:t>undernutrition</w:t>
      </w:r>
      <w:proofErr w:type="spellEnd"/>
      <w:r w:rsidRPr="00397A68">
        <w:rPr>
          <w:rFonts w:eastAsiaTheme="minorHAnsi"/>
          <w:color w:val="000000"/>
          <w:szCs w:val="28"/>
        </w:rPr>
        <w:t xml:space="preserve"> in the short and longer term as well.</w:t>
      </w:r>
    </w:p>
    <w:p w14:paraId="5CF262C4" w14:textId="77777777" w:rsidR="0049568E" w:rsidRPr="00891F97" w:rsidRDefault="0049568E" w:rsidP="00283715">
      <w:pPr>
        <w:jc w:val="both"/>
        <w:rPr>
          <w:rFonts w:eastAsiaTheme="minorHAnsi"/>
          <w:color w:val="000000"/>
          <w:szCs w:val="28"/>
        </w:rPr>
      </w:pPr>
    </w:p>
    <w:p w14:paraId="59C3ED1E" w14:textId="03B5FD69" w:rsidR="0049568E" w:rsidRPr="00891F97" w:rsidRDefault="0049568E" w:rsidP="00283715">
      <w:pPr>
        <w:rPr>
          <w:szCs w:val="28"/>
        </w:rPr>
      </w:pPr>
      <w:r w:rsidRPr="00891F97">
        <w:rPr>
          <w:rFonts w:eastAsiaTheme="minorHAnsi"/>
          <w:color w:val="000000"/>
          <w:szCs w:val="28"/>
        </w:rPr>
        <w:t xml:space="preserve">Various </w:t>
      </w:r>
      <w:r w:rsidRPr="00891F97">
        <w:rPr>
          <w:szCs w:val="28"/>
        </w:rPr>
        <w:t>forms of social protection can be designed to improve diets by ensuring greater food access and resilience. Additional incomes will in turn increase local spending and demand for local products, including food, and can make the difference in ensuring dietary diversity for the poor. When appropriately designed, social protection can enhance small producers’ resilience and productive resources, thereby enabling production and productivity increases, both on- and off-farm, expediting the transition ‘from protection to production’. It is therefore crucial to ensure effective complementary measures to also promote productive investments and greater resilience.</w:t>
      </w:r>
    </w:p>
    <w:p w14:paraId="4C6C71A9" w14:textId="77777777" w:rsidR="0049568E" w:rsidRPr="00891F97" w:rsidRDefault="0049568E" w:rsidP="00283715">
      <w:pPr>
        <w:rPr>
          <w:rFonts w:eastAsiaTheme="minorHAnsi"/>
          <w:color w:val="000000"/>
          <w:szCs w:val="28"/>
        </w:rPr>
      </w:pPr>
    </w:p>
    <w:p w14:paraId="77515175" w14:textId="35C21BE2" w:rsidR="0049568E" w:rsidRPr="00891F97" w:rsidRDefault="0049568E" w:rsidP="00283715">
      <w:pPr>
        <w:rPr>
          <w:rFonts w:eastAsiaTheme="minorHAnsi"/>
          <w:color w:val="000000"/>
          <w:szCs w:val="28"/>
        </w:rPr>
      </w:pPr>
      <w:r w:rsidRPr="00891F97">
        <w:rPr>
          <w:rFonts w:eastAsiaTheme="minorHAnsi"/>
          <w:color w:val="000000"/>
          <w:szCs w:val="28"/>
        </w:rPr>
        <w:t>Local food supplies have often been threatened by natural and man-made disasters (e.g.</w:t>
      </w:r>
      <w:r w:rsidR="00D3304C" w:rsidRPr="00891F97">
        <w:rPr>
          <w:rFonts w:eastAsiaTheme="minorHAnsi"/>
          <w:color w:val="000000"/>
          <w:szCs w:val="28"/>
        </w:rPr>
        <w:t>,</w:t>
      </w:r>
      <w:r w:rsidRPr="00891F97">
        <w:rPr>
          <w:rFonts w:eastAsiaTheme="minorHAnsi"/>
          <w:color w:val="000000"/>
          <w:szCs w:val="28"/>
        </w:rPr>
        <w:t xml:space="preserve"> increasing extreme weather phenomena, global warming, desertification, diminishing water soils, higher food prices, greater price volatility, violent conflicts, etc.) exposing vulnerable populations to greater food insecurity and malnutrition. ‘Safety net’ interventions can be crucial in addressing temporary food supply shortfalls during such humanitarian emergencies while ensuring equitable access especially for the most vulnerable. It is important to </w:t>
      </w:r>
      <w:r w:rsidRPr="00891F97">
        <w:rPr>
          <w:szCs w:val="28"/>
        </w:rPr>
        <w:t xml:space="preserve">include nutrient-dense food items other than cereals in such schemes to address micronutrient deficiencies. But </w:t>
      </w:r>
      <w:r w:rsidRPr="00891F97">
        <w:rPr>
          <w:szCs w:val="28"/>
        </w:rPr>
        <w:lastRenderedPageBreak/>
        <w:t xml:space="preserve">while nutrition supplements are clearly needed in such circumstances, food based dietary diversity remains the main sustainable solution to address </w:t>
      </w:r>
      <w:proofErr w:type="spellStart"/>
      <w:r w:rsidRPr="00891F97">
        <w:rPr>
          <w:szCs w:val="28"/>
        </w:rPr>
        <w:t>undernutrition</w:t>
      </w:r>
      <w:proofErr w:type="spellEnd"/>
      <w:r w:rsidRPr="00891F97">
        <w:rPr>
          <w:szCs w:val="28"/>
        </w:rPr>
        <w:t>, including ‘hidden hunger’.</w:t>
      </w:r>
    </w:p>
    <w:p w14:paraId="05AEF962" w14:textId="77777777" w:rsidR="00150D3E" w:rsidRPr="00891F97" w:rsidRDefault="00150D3E" w:rsidP="00376AF4">
      <w:pPr>
        <w:rPr>
          <w:b/>
          <w:szCs w:val="28"/>
        </w:rPr>
      </w:pPr>
    </w:p>
    <w:p w14:paraId="24A1CC17" w14:textId="77777777" w:rsidR="00376AF4" w:rsidRPr="00397A68" w:rsidRDefault="00376AF4" w:rsidP="00376AF4">
      <w:pPr>
        <w:rPr>
          <w:b/>
          <w:szCs w:val="28"/>
        </w:rPr>
      </w:pPr>
      <w:r w:rsidRPr="00891F97">
        <w:rPr>
          <w:b/>
          <w:szCs w:val="28"/>
        </w:rPr>
        <w:t xml:space="preserve">Priority actions </w:t>
      </w:r>
      <w:r w:rsidRPr="00397A68">
        <w:rPr>
          <w:b/>
          <w:szCs w:val="28"/>
        </w:rPr>
        <w:t>on social protection</w:t>
      </w:r>
    </w:p>
    <w:p w14:paraId="6E1F5DA1" w14:textId="77777777" w:rsidR="00376AF4" w:rsidRPr="00397A68" w:rsidRDefault="00376AF4" w:rsidP="00376AF4">
      <w:pPr>
        <w:rPr>
          <w:szCs w:val="28"/>
        </w:rPr>
      </w:pPr>
    </w:p>
    <w:p w14:paraId="4457CA12" w14:textId="77777777" w:rsidR="00376AF4" w:rsidRPr="00397A68" w:rsidRDefault="00376AF4" w:rsidP="00283715">
      <w:pPr>
        <w:pStyle w:val="ListParagraph"/>
        <w:numPr>
          <w:ilvl w:val="0"/>
          <w:numId w:val="62"/>
        </w:numPr>
        <w:rPr>
          <w:rFonts w:eastAsiaTheme="minorHAnsi"/>
          <w:i/>
          <w:color w:val="000000"/>
          <w:szCs w:val="28"/>
        </w:rPr>
      </w:pPr>
      <w:r w:rsidRPr="00397A68">
        <w:rPr>
          <w:i/>
          <w:szCs w:val="28"/>
        </w:rPr>
        <w:t>Implement appropriately designed, c</w:t>
      </w:r>
      <w:r w:rsidRPr="00397A68">
        <w:rPr>
          <w:rFonts w:eastAsiaTheme="minorHAnsi"/>
          <w:i/>
          <w:color w:val="000000"/>
          <w:szCs w:val="28"/>
        </w:rPr>
        <w:t>ountry-owned, development-oriented, social protection programmes. Policy options and suggested actions include:</w:t>
      </w:r>
    </w:p>
    <w:p w14:paraId="76EFF39F" w14:textId="77777777" w:rsidR="00376AF4" w:rsidRPr="00397A68" w:rsidRDefault="00376AF4" w:rsidP="00376AF4">
      <w:pPr>
        <w:rPr>
          <w:i/>
          <w:szCs w:val="28"/>
        </w:rPr>
      </w:pPr>
    </w:p>
    <w:p w14:paraId="6E6207DB" w14:textId="4A19ADA2" w:rsidR="00376AF4" w:rsidRPr="00397A68" w:rsidRDefault="00376AF4" w:rsidP="00283715">
      <w:pPr>
        <w:pStyle w:val="ListParagraph"/>
        <w:numPr>
          <w:ilvl w:val="0"/>
          <w:numId w:val="64"/>
        </w:numPr>
        <w:rPr>
          <w:i/>
          <w:szCs w:val="28"/>
        </w:rPr>
      </w:pPr>
      <w:r w:rsidRPr="00397A68">
        <w:rPr>
          <w:i/>
          <w:szCs w:val="28"/>
        </w:rPr>
        <w:t xml:space="preserve">Cash and food transfers and other forms of social protection that improve diets by improving food access and resilience, also increase local spending, and enhance small producers’ </w:t>
      </w:r>
      <w:ins w:id="124" w:author="Robert Vos (ESP)" w:date="2014-08-13T08:50:00Z">
        <w:r w:rsidR="0088620E">
          <w:rPr>
            <w:i/>
            <w:szCs w:val="28"/>
          </w:rPr>
          <w:t xml:space="preserve">access to </w:t>
        </w:r>
      </w:ins>
      <w:r w:rsidRPr="00397A68">
        <w:rPr>
          <w:i/>
          <w:szCs w:val="28"/>
        </w:rPr>
        <w:t>productive resources</w:t>
      </w:r>
      <w:ins w:id="125" w:author="Ilaria Sisto" w:date="2014-08-09T12:44:00Z">
        <w:r w:rsidR="008E01B1">
          <w:rPr>
            <w:i/>
            <w:szCs w:val="28"/>
          </w:rPr>
          <w:t xml:space="preserve"> (especially for rural women)</w:t>
        </w:r>
      </w:ins>
      <w:r w:rsidRPr="00397A68">
        <w:rPr>
          <w:i/>
          <w:szCs w:val="28"/>
        </w:rPr>
        <w:t>, thereby enabling</w:t>
      </w:r>
      <w:del w:id="126" w:author="Ilaria Sisto" w:date="2014-08-09T12:44:00Z">
        <w:r w:rsidRPr="00397A68" w:rsidDel="008E01B1">
          <w:rPr>
            <w:i/>
            <w:szCs w:val="28"/>
          </w:rPr>
          <w:delText xml:space="preserve"> </w:delText>
        </w:r>
      </w:del>
      <w:ins w:id="127" w:author="Ilaria Sisto" w:date="2014-08-09T12:44:00Z">
        <w:r w:rsidR="008E01B1">
          <w:rPr>
            <w:i/>
            <w:szCs w:val="28"/>
          </w:rPr>
          <w:t xml:space="preserve"> </w:t>
        </w:r>
      </w:ins>
      <w:r w:rsidRPr="00397A68">
        <w:rPr>
          <w:i/>
          <w:szCs w:val="28"/>
        </w:rPr>
        <w:t>production and productivity increases, both on- and off-farm.</w:t>
      </w:r>
    </w:p>
    <w:p w14:paraId="41D44861" w14:textId="77777777" w:rsidR="00376AF4" w:rsidRPr="00397A68" w:rsidRDefault="00376AF4" w:rsidP="00283715">
      <w:pPr>
        <w:pStyle w:val="ListParagraph"/>
        <w:numPr>
          <w:ilvl w:val="0"/>
          <w:numId w:val="64"/>
        </w:numPr>
        <w:rPr>
          <w:i/>
          <w:szCs w:val="28"/>
        </w:rPr>
      </w:pPr>
      <w:r w:rsidRPr="00397A68">
        <w:rPr>
          <w:i/>
          <w:szCs w:val="28"/>
        </w:rPr>
        <w:t>Public employment guarantee schemes providing paid work (often for unskilled manual labourers) have been used by some governments to significantly improve incomes, especially for rural women, infrastructure and community services.</w:t>
      </w:r>
    </w:p>
    <w:p w14:paraId="07E999C4" w14:textId="77777777" w:rsidR="00376AF4" w:rsidRPr="00397A68" w:rsidRDefault="00376AF4" w:rsidP="00283715">
      <w:pPr>
        <w:pStyle w:val="ListParagraph"/>
        <w:numPr>
          <w:ilvl w:val="0"/>
          <w:numId w:val="64"/>
        </w:numPr>
        <w:rPr>
          <w:i/>
          <w:szCs w:val="28"/>
        </w:rPr>
      </w:pPr>
      <w:r w:rsidRPr="00397A68">
        <w:rPr>
          <w:i/>
          <w:szCs w:val="28"/>
        </w:rPr>
        <w:t xml:space="preserve">Public food distribution schemes. The impact of in-kind food transfers has </w:t>
      </w:r>
      <w:r w:rsidRPr="000474C1">
        <w:rPr>
          <w:i/>
          <w:szCs w:val="28"/>
        </w:rPr>
        <w:t>been considerably higher than cash transfers where food is not available on the market, particularly in emergency contexts, as cash transfers can have an inflationary effect, resulting in further local food price increases.</w:t>
      </w:r>
      <w:r w:rsidR="00183E26" w:rsidRPr="004A6E27">
        <w:rPr>
          <w:i/>
          <w:szCs w:val="28"/>
        </w:rPr>
        <w:t xml:space="preserve"> </w:t>
      </w:r>
      <w:r w:rsidR="00183E26" w:rsidRPr="00891F97">
        <w:rPr>
          <w:i/>
          <w:szCs w:val="28"/>
        </w:rPr>
        <w:t>Food distributed through those schemes should be nutritionally adequate</w:t>
      </w:r>
      <w:r w:rsidR="00396F31" w:rsidRPr="00397A68">
        <w:rPr>
          <w:i/>
          <w:szCs w:val="28"/>
        </w:rPr>
        <w:t>.</w:t>
      </w:r>
      <w:r w:rsidRPr="00397A68">
        <w:rPr>
          <w:i/>
          <w:szCs w:val="28"/>
        </w:rPr>
        <w:t xml:space="preserve"> </w:t>
      </w:r>
    </w:p>
    <w:p w14:paraId="27BCB697" w14:textId="10EEF124" w:rsidR="00376AF4" w:rsidRPr="00397A68" w:rsidRDefault="00376AF4" w:rsidP="00283715">
      <w:pPr>
        <w:pStyle w:val="ListParagraph"/>
        <w:numPr>
          <w:ilvl w:val="0"/>
          <w:numId w:val="64"/>
        </w:numPr>
        <w:rPr>
          <w:i/>
          <w:szCs w:val="28"/>
        </w:rPr>
      </w:pPr>
      <w:r w:rsidRPr="00397A68">
        <w:rPr>
          <w:i/>
          <w:szCs w:val="28"/>
        </w:rPr>
        <w:t>Special attention needs to be given to the ‘first 1</w:t>
      </w:r>
      <w:ins w:id="128" w:author="Robert Vos (ESP)" w:date="2014-08-13T08:52:00Z">
        <w:r w:rsidR="0088620E">
          <w:rPr>
            <w:i/>
            <w:szCs w:val="28"/>
          </w:rPr>
          <w:t>,</w:t>
        </w:r>
      </w:ins>
      <w:r w:rsidRPr="00397A68">
        <w:rPr>
          <w:i/>
          <w:szCs w:val="28"/>
        </w:rPr>
        <w:t xml:space="preserve">000 days’ when vulnerability to nutritional deficiencies is greatest. Well-targeted </w:t>
      </w:r>
      <w:ins w:id="129" w:author="Kae Mihara (ESP)" w:date="2014-08-07T11:37:00Z">
        <w:r w:rsidR="00BD0477">
          <w:rPr>
            <w:rFonts w:eastAsiaTheme="minorEastAsia" w:hint="eastAsia"/>
            <w:i/>
            <w:szCs w:val="28"/>
            <w:lang w:eastAsia="ja-JP"/>
          </w:rPr>
          <w:t xml:space="preserve">and </w:t>
        </w:r>
      </w:ins>
      <w:ins w:id="130" w:author="Ilaria Sisto" w:date="2014-08-09T12:45:00Z">
        <w:r w:rsidR="008E01B1">
          <w:rPr>
            <w:rFonts w:eastAsiaTheme="minorEastAsia"/>
            <w:i/>
            <w:szCs w:val="28"/>
            <w:lang w:eastAsia="ja-JP"/>
          </w:rPr>
          <w:t xml:space="preserve">gender-responsive </w:t>
        </w:r>
      </w:ins>
      <w:ins w:id="131" w:author="Kae Mihara (ESP)" w:date="2014-08-07T11:37:00Z">
        <w:del w:id="132" w:author="Robert Vos (ESP)" w:date="2014-08-14T17:30:00Z">
          <w:r w:rsidR="00BD0477" w:rsidDel="00A30259">
            <w:rPr>
              <w:rFonts w:eastAsiaTheme="minorEastAsia" w:hint="eastAsia"/>
              <w:i/>
              <w:szCs w:val="28"/>
              <w:lang w:eastAsia="ja-JP"/>
            </w:rPr>
            <w:delText xml:space="preserve"> </w:delText>
          </w:r>
        </w:del>
      </w:ins>
      <w:r w:rsidRPr="00397A68">
        <w:rPr>
          <w:i/>
          <w:szCs w:val="28"/>
        </w:rPr>
        <w:t>interventions can have significant results. But follow up during the next 1</w:t>
      </w:r>
      <w:ins w:id="133" w:author="Robert Vos (ESP)" w:date="2014-08-13T08:52:00Z">
        <w:r w:rsidR="0088620E">
          <w:rPr>
            <w:i/>
            <w:szCs w:val="28"/>
          </w:rPr>
          <w:t>,</w:t>
        </w:r>
      </w:ins>
      <w:r w:rsidRPr="00397A68">
        <w:rPr>
          <w:i/>
          <w:szCs w:val="28"/>
        </w:rPr>
        <w:t>000 days, before most children attend school, also deserves more attention.</w:t>
      </w:r>
    </w:p>
    <w:p w14:paraId="0DB59626" w14:textId="77777777" w:rsidR="00376AF4" w:rsidRPr="00891F97" w:rsidRDefault="00376AF4" w:rsidP="00283715">
      <w:pPr>
        <w:pStyle w:val="ListParagraph"/>
        <w:numPr>
          <w:ilvl w:val="0"/>
          <w:numId w:val="64"/>
        </w:numPr>
        <w:rPr>
          <w:i/>
          <w:szCs w:val="28"/>
        </w:rPr>
      </w:pPr>
      <w:r w:rsidRPr="00397A68">
        <w:rPr>
          <w:i/>
          <w:szCs w:val="28"/>
        </w:rPr>
        <w:t>Social protection can be designed to maximize positive impacts. For example, school feeding programmes cannot only ensure dietary diversity is achieved with the daily school meal, but also induce higher school attendance and small farmers to cooperate to supply needed food produce on a regular basis, ensuring higher incomes, greater community cooperation as well as supply of healthier foods in local markets.</w:t>
      </w:r>
      <w:r w:rsidR="000901F9" w:rsidRPr="00891F97">
        <w:rPr>
          <w:i/>
          <w:szCs w:val="28"/>
        </w:rPr>
        <w:t xml:space="preserve"> </w:t>
      </w:r>
    </w:p>
    <w:p w14:paraId="0A4DFABD" w14:textId="3C4C65F9" w:rsidR="00376AF4" w:rsidRPr="00891F97" w:rsidRDefault="00376AF4" w:rsidP="00283715">
      <w:pPr>
        <w:pStyle w:val="ListParagraph"/>
        <w:numPr>
          <w:ilvl w:val="0"/>
          <w:numId w:val="64"/>
        </w:numPr>
        <w:rPr>
          <w:i/>
          <w:szCs w:val="28"/>
        </w:rPr>
      </w:pPr>
      <w:r w:rsidRPr="00891F97">
        <w:rPr>
          <w:i/>
          <w:szCs w:val="28"/>
        </w:rPr>
        <w:t xml:space="preserve">Improved targeting, using a nutrition lens to identify </w:t>
      </w:r>
      <w:ins w:id="134" w:author="Kae Mihara (ESP)" w:date="2014-08-07T11:38:00Z">
        <w:r w:rsidR="00BB132A">
          <w:rPr>
            <w:rFonts w:eastAsiaTheme="minorEastAsia" w:hint="eastAsia"/>
            <w:i/>
            <w:szCs w:val="28"/>
            <w:lang w:eastAsia="ja-JP"/>
          </w:rPr>
          <w:t>needs, p</w:t>
        </w:r>
        <w:r w:rsidR="000F6E7B">
          <w:rPr>
            <w:rFonts w:eastAsiaTheme="minorEastAsia" w:hint="eastAsia"/>
            <w:i/>
            <w:szCs w:val="28"/>
            <w:lang w:eastAsia="ja-JP"/>
          </w:rPr>
          <w:t>references and disparities amo</w:t>
        </w:r>
      </w:ins>
      <w:ins w:id="135" w:author="Kae Mihara (ESP)" w:date="2014-08-07T11:42:00Z">
        <w:r w:rsidR="000F6E7B">
          <w:rPr>
            <w:rFonts w:eastAsiaTheme="minorEastAsia" w:hint="eastAsia"/>
            <w:i/>
            <w:szCs w:val="28"/>
            <w:lang w:eastAsia="ja-JP"/>
          </w:rPr>
          <w:t>ng</w:t>
        </w:r>
      </w:ins>
      <w:ins w:id="136" w:author="Kae Mihara (ESP)" w:date="2014-08-07T11:38:00Z">
        <w:r w:rsidR="00BB132A">
          <w:rPr>
            <w:rFonts w:eastAsiaTheme="minorEastAsia" w:hint="eastAsia"/>
            <w:i/>
            <w:szCs w:val="28"/>
            <w:lang w:eastAsia="ja-JP"/>
          </w:rPr>
          <w:t xml:space="preserve"> different </w:t>
        </w:r>
      </w:ins>
      <w:r w:rsidRPr="00891F97">
        <w:rPr>
          <w:i/>
          <w:szCs w:val="28"/>
        </w:rPr>
        <w:t>individuals</w:t>
      </w:r>
      <w:ins w:id="137" w:author="Kae Mihara (ESP)" w:date="2014-08-07T11:38:00Z">
        <w:r w:rsidR="00BB132A">
          <w:rPr>
            <w:rFonts w:eastAsiaTheme="minorEastAsia" w:hint="eastAsia"/>
            <w:i/>
            <w:szCs w:val="28"/>
            <w:lang w:eastAsia="ja-JP"/>
          </w:rPr>
          <w:t xml:space="preserve"> </w:t>
        </w:r>
      </w:ins>
      <w:ins w:id="138" w:author="Robert Vos (ESP)" w:date="2014-08-13T08:51:00Z">
        <w:r w:rsidR="0088620E">
          <w:rPr>
            <w:rFonts w:eastAsiaTheme="minorEastAsia"/>
            <w:i/>
            <w:szCs w:val="28"/>
            <w:lang w:eastAsia="ja-JP"/>
          </w:rPr>
          <w:t>by age and sex</w:t>
        </w:r>
      </w:ins>
      <w:r w:rsidRPr="00891F97">
        <w:rPr>
          <w:i/>
          <w:szCs w:val="28"/>
        </w:rPr>
        <w:t>, households and/or communities who are most nutritionally vulnerable</w:t>
      </w:r>
      <w:ins w:id="139" w:author="Robert Vos (ESP)" w:date="2014-08-13T09:03:00Z">
        <w:r w:rsidR="00E24F2B">
          <w:rPr>
            <w:i/>
            <w:szCs w:val="28"/>
          </w:rPr>
          <w:t xml:space="preserve"> </w:t>
        </w:r>
        <w:r w:rsidR="00E24F2B">
          <w:rPr>
            <w:i/>
            <w:lang w:eastAsia="ja-JP"/>
          </w:rPr>
          <w:t>can increase the effectiveness and impacts of any intervention</w:t>
        </w:r>
      </w:ins>
      <w:r w:rsidR="00E24F2B">
        <w:rPr>
          <w:i/>
          <w:lang w:eastAsia="ja-JP"/>
        </w:rPr>
        <w:t>.</w:t>
      </w:r>
      <w:r w:rsidR="008E01B1">
        <w:rPr>
          <w:i/>
          <w:szCs w:val="28"/>
        </w:rPr>
        <w:t xml:space="preserve"> </w:t>
      </w:r>
    </w:p>
    <w:p w14:paraId="6C98CA59" w14:textId="77777777" w:rsidR="00FE77A9" w:rsidRPr="00397A68" w:rsidRDefault="00396F31" w:rsidP="00283715">
      <w:pPr>
        <w:pStyle w:val="ListParagraph"/>
        <w:numPr>
          <w:ilvl w:val="0"/>
          <w:numId w:val="64"/>
        </w:numPr>
        <w:rPr>
          <w:i/>
          <w:szCs w:val="28"/>
        </w:rPr>
      </w:pPr>
      <w:r>
        <w:rPr>
          <w:i/>
          <w:szCs w:val="28"/>
        </w:rPr>
        <w:t>E</w:t>
      </w:r>
      <w:r w:rsidR="00376AF4" w:rsidRPr="00397A68">
        <w:rPr>
          <w:i/>
          <w:szCs w:val="28"/>
        </w:rPr>
        <w:t>nsuring universal coverage</w:t>
      </w:r>
      <w:r>
        <w:rPr>
          <w:i/>
          <w:szCs w:val="28"/>
        </w:rPr>
        <w:t>.</w:t>
      </w:r>
    </w:p>
    <w:p w14:paraId="3C97A02F" w14:textId="77777777" w:rsidR="009828EF" w:rsidRDefault="009828EF" w:rsidP="00872790">
      <w:pPr>
        <w:rPr>
          <w:szCs w:val="28"/>
        </w:rPr>
      </w:pPr>
      <w:bookmarkStart w:id="140" w:name="_Toc393308996"/>
    </w:p>
    <w:p w14:paraId="1FE8FBA0" w14:textId="40278669" w:rsidR="00962B10" w:rsidDel="0088620E" w:rsidRDefault="00962B10" w:rsidP="00872790">
      <w:pPr>
        <w:rPr>
          <w:del w:id="141" w:author="Robert Vos (ESP)" w:date="2014-08-13T08:51:00Z"/>
          <w:szCs w:val="28"/>
        </w:rPr>
      </w:pPr>
    </w:p>
    <w:p w14:paraId="4809E6B7" w14:textId="77777777" w:rsidR="00962B10" w:rsidRPr="00397A68" w:rsidRDefault="00962B10" w:rsidP="00872790">
      <w:pPr>
        <w:rPr>
          <w:szCs w:val="28"/>
        </w:rPr>
      </w:pPr>
    </w:p>
    <w:p w14:paraId="3EE4E029" w14:textId="77777777" w:rsidR="00445E37" w:rsidRPr="00397A68" w:rsidRDefault="00445E37" w:rsidP="00A05201">
      <w:pPr>
        <w:pStyle w:val="Heading2"/>
        <w:rPr>
          <w:szCs w:val="28"/>
        </w:rPr>
      </w:pPr>
      <w:r w:rsidRPr="00397A68">
        <w:rPr>
          <w:szCs w:val="28"/>
        </w:rPr>
        <w:t>Health</w:t>
      </w:r>
      <w:bookmarkEnd w:id="140"/>
    </w:p>
    <w:p w14:paraId="6D784B06" w14:textId="77777777" w:rsidR="00CC74A5" w:rsidRPr="00397A68" w:rsidRDefault="00CC74A5" w:rsidP="00A05201">
      <w:pPr>
        <w:pStyle w:val="FFAtextstyle"/>
        <w:spacing w:line="240" w:lineRule="auto"/>
        <w:ind w:left="360"/>
        <w:rPr>
          <w:color w:val="000000" w:themeColor="text1"/>
          <w:szCs w:val="28"/>
        </w:rPr>
      </w:pPr>
    </w:p>
    <w:p w14:paraId="3AE325FB" w14:textId="77777777" w:rsidR="009C2ADC" w:rsidRPr="00891F97" w:rsidRDefault="00DD7123" w:rsidP="009C2ADC">
      <w:pPr>
        <w:rPr>
          <w:szCs w:val="28"/>
        </w:rPr>
      </w:pPr>
      <w:r w:rsidRPr="00397A68">
        <w:rPr>
          <w:color w:val="000000" w:themeColor="text1"/>
          <w:szCs w:val="28"/>
        </w:rPr>
        <w:t xml:space="preserve">The health sector has a vital role to play in delivering better nutrition. Increasingly, however, health systems are challenged to tackle the evolving needs presented by the multiple forms of malnutrition and their health consequences. Strong health systems are needed to prevent and treat </w:t>
      </w:r>
      <w:proofErr w:type="spellStart"/>
      <w:r w:rsidRPr="00397A68">
        <w:rPr>
          <w:color w:val="000000" w:themeColor="text1"/>
          <w:szCs w:val="28"/>
        </w:rPr>
        <w:t>undernutrition</w:t>
      </w:r>
      <w:proofErr w:type="spellEnd"/>
      <w:r w:rsidRPr="00397A68">
        <w:rPr>
          <w:color w:val="000000" w:themeColor="text1"/>
          <w:szCs w:val="28"/>
        </w:rPr>
        <w:t xml:space="preserve">, as well as to prevent and treat the recurrent infections which can aggravate malnutrition. In addition, health systems also have to deal with the long-term health needs generated by </w:t>
      </w:r>
      <w:r w:rsidR="001330BF" w:rsidRPr="00891F97">
        <w:rPr>
          <w:color w:val="000000" w:themeColor="text1"/>
          <w:szCs w:val="28"/>
        </w:rPr>
        <w:t xml:space="preserve">overweight and obesity </w:t>
      </w:r>
      <w:r w:rsidRPr="00891F97">
        <w:rPr>
          <w:color w:val="000000" w:themeColor="text1"/>
          <w:szCs w:val="28"/>
        </w:rPr>
        <w:t xml:space="preserve">and </w:t>
      </w:r>
      <w:r w:rsidR="00525A2E" w:rsidRPr="00891F97">
        <w:rPr>
          <w:color w:val="000000" w:themeColor="text1"/>
          <w:szCs w:val="28"/>
        </w:rPr>
        <w:t>NCDs</w:t>
      </w:r>
      <w:r w:rsidRPr="00891F97">
        <w:rPr>
          <w:color w:val="000000" w:themeColor="text1"/>
          <w:szCs w:val="28"/>
        </w:rPr>
        <w:t xml:space="preserve"> – including diabetes, cancer and cardiovascular disease – to which it contributes.</w:t>
      </w:r>
      <w:r w:rsidR="009C2ADC" w:rsidRPr="00891F97">
        <w:rPr>
          <w:color w:val="000000" w:themeColor="text1"/>
          <w:szCs w:val="28"/>
        </w:rPr>
        <w:t xml:space="preserve"> Actions to address multiple forms of malnutrition have been illustrated in </w:t>
      </w:r>
      <w:r w:rsidR="009C2ADC" w:rsidRPr="00891F97">
        <w:rPr>
          <w:szCs w:val="28"/>
        </w:rPr>
        <w:t xml:space="preserve">the Comprehensive Implementation Plan on Maternal, Infant and Young Child </w:t>
      </w:r>
      <w:r w:rsidR="009C2ADC" w:rsidRPr="00891F97">
        <w:rPr>
          <w:szCs w:val="28"/>
        </w:rPr>
        <w:lastRenderedPageBreak/>
        <w:t>Nutrition endorsed by the WHA in 2012.</w:t>
      </w:r>
      <w:r w:rsidR="0029722D">
        <w:rPr>
          <w:rStyle w:val="FootnoteReference"/>
          <w:szCs w:val="28"/>
        </w:rPr>
        <w:footnoteReference w:id="17"/>
      </w:r>
      <w:r w:rsidR="009C2ADC" w:rsidRPr="00891F97">
        <w:rPr>
          <w:szCs w:val="28"/>
        </w:rPr>
        <w:t xml:space="preserve"> </w:t>
      </w:r>
      <w:r w:rsidR="009C2ADC" w:rsidRPr="00891F97">
        <w:rPr>
          <w:color w:val="000000" w:themeColor="text1"/>
          <w:szCs w:val="28"/>
          <w:lang w:eastAsia="ja-JP"/>
        </w:rPr>
        <w:t xml:space="preserve">Governments also need to continue to work towards the objectives of the Global Action Plan </w:t>
      </w:r>
      <w:r w:rsidR="009C2ADC" w:rsidRPr="00397A68">
        <w:rPr>
          <w:color w:val="000000" w:themeColor="text1"/>
          <w:szCs w:val="28"/>
        </w:rPr>
        <w:t>for the Prevention and Control of Non-communicable Diseases to ensure that their health systems are able to respond to the growing NCD challenge to which malnutrition contributes</w:t>
      </w:r>
      <w:r w:rsidR="005625CB" w:rsidRPr="00397A68">
        <w:rPr>
          <w:color w:val="000000" w:themeColor="text1"/>
          <w:szCs w:val="28"/>
        </w:rPr>
        <w:t>.</w:t>
      </w:r>
    </w:p>
    <w:p w14:paraId="3734F151" w14:textId="77777777" w:rsidR="00DD7123" w:rsidRPr="00397A68" w:rsidRDefault="00DD7123" w:rsidP="00A05201">
      <w:pPr>
        <w:pStyle w:val="FFAtextstyle"/>
        <w:spacing w:line="240" w:lineRule="auto"/>
        <w:ind w:left="0"/>
        <w:rPr>
          <w:color w:val="000000" w:themeColor="text1"/>
          <w:szCs w:val="28"/>
        </w:rPr>
      </w:pPr>
    </w:p>
    <w:p w14:paraId="051A6FD2" w14:textId="77777777" w:rsidR="00DD7123" w:rsidRPr="00397A68" w:rsidRDefault="00DD7123" w:rsidP="00A05201">
      <w:pPr>
        <w:pStyle w:val="FFAtextstyle"/>
        <w:spacing w:line="240" w:lineRule="auto"/>
        <w:ind w:left="0"/>
        <w:rPr>
          <w:color w:val="000000" w:themeColor="text1"/>
          <w:szCs w:val="28"/>
        </w:rPr>
      </w:pPr>
      <w:r w:rsidRPr="00397A68">
        <w:rPr>
          <w:color w:val="000000" w:themeColor="text1"/>
          <w:szCs w:val="28"/>
        </w:rPr>
        <w:t xml:space="preserve">For health systems to be able to deliver improvements in nutrition, it is essential that there is access to health services for all, including the most marginalised and most vulnerable. To this end, achievement of universal health coverage (including financial risk protection, access to essential health care services and access to safe, effective and affordable essential medicines and vaccines for all) </w:t>
      </w:r>
      <w:r w:rsidR="009346F4" w:rsidRPr="00397A68">
        <w:rPr>
          <w:color w:val="000000" w:themeColor="text1"/>
          <w:szCs w:val="28"/>
        </w:rPr>
        <w:t xml:space="preserve">has to be </w:t>
      </w:r>
      <w:r w:rsidRPr="00397A68">
        <w:rPr>
          <w:color w:val="000000" w:themeColor="text1"/>
          <w:szCs w:val="28"/>
        </w:rPr>
        <w:t xml:space="preserve">integrated into the post-2015 development agenda. </w:t>
      </w:r>
    </w:p>
    <w:p w14:paraId="62407206" w14:textId="77777777" w:rsidR="00DD7123" w:rsidRPr="00397A68" w:rsidRDefault="00DD7123" w:rsidP="00A05201">
      <w:pPr>
        <w:pStyle w:val="FFAtextstyle"/>
        <w:spacing w:line="240" w:lineRule="auto"/>
        <w:ind w:left="0"/>
        <w:rPr>
          <w:color w:val="000000" w:themeColor="text1"/>
          <w:szCs w:val="28"/>
        </w:rPr>
      </w:pPr>
    </w:p>
    <w:p w14:paraId="5D634CDC" w14:textId="77777777" w:rsidR="005625CB" w:rsidRPr="00891F97" w:rsidRDefault="005625CB" w:rsidP="009C2ADC">
      <w:pPr>
        <w:rPr>
          <w:b/>
          <w:szCs w:val="28"/>
        </w:rPr>
      </w:pPr>
      <w:r w:rsidRPr="00891F97">
        <w:rPr>
          <w:b/>
          <w:szCs w:val="28"/>
        </w:rPr>
        <w:t>Priority actions for health systems</w:t>
      </w:r>
    </w:p>
    <w:p w14:paraId="4588775A" w14:textId="77777777" w:rsidR="00E04857" w:rsidRPr="00891F97" w:rsidRDefault="00E04857" w:rsidP="009C2ADC">
      <w:pPr>
        <w:rPr>
          <w:b/>
          <w:szCs w:val="28"/>
        </w:rPr>
      </w:pPr>
    </w:p>
    <w:p w14:paraId="1F5792F6" w14:textId="77777777" w:rsidR="009C2ADC" w:rsidRPr="00891F97" w:rsidRDefault="009C2ADC" w:rsidP="00283715">
      <w:pPr>
        <w:pStyle w:val="ListParagraph"/>
        <w:numPr>
          <w:ilvl w:val="0"/>
          <w:numId w:val="61"/>
        </w:numPr>
        <w:rPr>
          <w:rFonts w:eastAsia="Cambria"/>
          <w:i/>
          <w:szCs w:val="28"/>
          <w:u w:color="2963FD"/>
        </w:rPr>
      </w:pPr>
      <w:r w:rsidRPr="00891F97">
        <w:rPr>
          <w:i/>
          <w:szCs w:val="28"/>
        </w:rPr>
        <w:t xml:space="preserve">Nutrition should be </w:t>
      </w:r>
      <w:r w:rsidRPr="00891F97">
        <w:rPr>
          <w:rFonts w:eastAsia="Cambria"/>
          <w:i/>
          <w:szCs w:val="28"/>
          <w:u w:color="2963FD"/>
        </w:rPr>
        <w:t>fully integrated into each of the building blocks of health systems. This includes, for example, the strategies for human resources, essential medicines, governance, information and monitoring, health system financing, and service delivery.</w:t>
      </w:r>
    </w:p>
    <w:p w14:paraId="7DADA3FB" w14:textId="77777777" w:rsidR="009C2ADC" w:rsidRPr="00891F97" w:rsidRDefault="009C2ADC" w:rsidP="00A05201">
      <w:pPr>
        <w:pStyle w:val="FFAtextstyle"/>
        <w:spacing w:line="240" w:lineRule="auto"/>
        <w:ind w:left="0"/>
        <w:rPr>
          <w:color w:val="000000" w:themeColor="text1"/>
          <w:szCs w:val="28"/>
        </w:rPr>
      </w:pPr>
    </w:p>
    <w:p w14:paraId="0978D25E" w14:textId="77777777" w:rsidR="00DD7123" w:rsidRPr="00891F97" w:rsidRDefault="00DD7123" w:rsidP="00A05201">
      <w:pPr>
        <w:pStyle w:val="Heading3"/>
        <w:rPr>
          <w:sz w:val="28"/>
          <w:szCs w:val="28"/>
        </w:rPr>
      </w:pPr>
      <w:bookmarkStart w:id="142" w:name="_Toc393308997"/>
      <w:r w:rsidRPr="00891F97">
        <w:rPr>
          <w:sz w:val="28"/>
          <w:szCs w:val="28"/>
        </w:rPr>
        <w:t>Delivery of effective nutrition interventions</w:t>
      </w:r>
      <w:bookmarkEnd w:id="142"/>
    </w:p>
    <w:p w14:paraId="7B2B0F20" w14:textId="77777777" w:rsidR="009828EF" w:rsidRPr="00397A68" w:rsidRDefault="009828EF" w:rsidP="00872790">
      <w:pPr>
        <w:rPr>
          <w:szCs w:val="28"/>
        </w:rPr>
      </w:pPr>
    </w:p>
    <w:p w14:paraId="3DF03A8F" w14:textId="77777777" w:rsidR="00DD7123" w:rsidRPr="00891F97" w:rsidRDefault="00DD7123" w:rsidP="00283715">
      <w:pPr>
        <w:rPr>
          <w:szCs w:val="28"/>
          <w:lang w:eastAsia="ja-JP"/>
        </w:rPr>
      </w:pPr>
      <w:r w:rsidRPr="00397A68">
        <w:rPr>
          <w:szCs w:val="28"/>
        </w:rPr>
        <w:t>To improve maternal, infant and young child nutrition WHO has set out a package of effective direct nutrition interventions.</w:t>
      </w:r>
      <w:r w:rsidRPr="00397A68">
        <w:rPr>
          <w:rStyle w:val="FootnoteReference"/>
          <w:color w:val="000000" w:themeColor="text1"/>
          <w:szCs w:val="28"/>
        </w:rPr>
        <w:footnoteReference w:id="18"/>
      </w:r>
      <w:r w:rsidR="00A05201" w:rsidRPr="00397A68">
        <w:rPr>
          <w:szCs w:val="28"/>
        </w:rPr>
        <w:t xml:space="preserve"> </w:t>
      </w:r>
      <w:r w:rsidRPr="00891F97">
        <w:rPr>
          <w:szCs w:val="28"/>
          <w:lang w:eastAsia="ja-JP"/>
        </w:rPr>
        <w:t xml:space="preserve">In order to deliver better nutrition through health systems, </w:t>
      </w:r>
      <w:r w:rsidR="00B21454" w:rsidRPr="00891F97">
        <w:rPr>
          <w:szCs w:val="28"/>
          <w:lang w:eastAsia="ja-JP"/>
        </w:rPr>
        <w:t xml:space="preserve">Member </w:t>
      </w:r>
      <w:r w:rsidRPr="00891F97">
        <w:rPr>
          <w:szCs w:val="28"/>
          <w:lang w:eastAsia="ja-JP"/>
        </w:rPr>
        <w:t xml:space="preserve">States </w:t>
      </w:r>
      <w:r w:rsidR="005754AC" w:rsidRPr="00891F97">
        <w:rPr>
          <w:szCs w:val="28"/>
          <w:lang w:eastAsia="ja-JP"/>
        </w:rPr>
        <w:t>c</w:t>
      </w:r>
      <w:r w:rsidRPr="00891F97">
        <w:rPr>
          <w:szCs w:val="28"/>
          <w:lang w:eastAsia="ja-JP"/>
        </w:rPr>
        <w:t>ould integrate these proven nutrition interventions which are relevant for the country into maternal, child and adolescent health services and ensure universal access.</w:t>
      </w:r>
    </w:p>
    <w:p w14:paraId="44034435" w14:textId="77777777" w:rsidR="0044175C" w:rsidRPr="00891F97" w:rsidRDefault="0044175C" w:rsidP="00A05201">
      <w:pPr>
        <w:pStyle w:val="FFAtextstyle"/>
        <w:spacing w:line="240" w:lineRule="auto"/>
        <w:ind w:left="360"/>
        <w:rPr>
          <w:color w:val="000000" w:themeColor="text1"/>
          <w:szCs w:val="28"/>
          <w:lang w:eastAsia="ja-JP"/>
        </w:rPr>
      </w:pPr>
    </w:p>
    <w:p w14:paraId="4C5C914D" w14:textId="77777777" w:rsidR="00151A84" w:rsidRPr="00891F97" w:rsidRDefault="00A8656D">
      <w:pPr>
        <w:rPr>
          <w:szCs w:val="28"/>
        </w:rPr>
      </w:pPr>
      <w:r w:rsidRPr="00891F97">
        <w:rPr>
          <w:szCs w:val="28"/>
        </w:rPr>
        <w:t xml:space="preserve">In developing policy and programmes, special attention to the nutrition of mothers, infants and young children is </w:t>
      </w:r>
      <w:r w:rsidR="00397A68">
        <w:rPr>
          <w:szCs w:val="28"/>
        </w:rPr>
        <w:t>imperative</w:t>
      </w:r>
      <w:r w:rsidRPr="00891F97">
        <w:rPr>
          <w:szCs w:val="28"/>
        </w:rPr>
        <w:t xml:space="preserve">. </w:t>
      </w:r>
      <w:r w:rsidR="00775251" w:rsidRPr="00891F97">
        <w:rPr>
          <w:szCs w:val="28"/>
        </w:rPr>
        <w:t>The</w:t>
      </w:r>
      <w:r w:rsidR="0044175C" w:rsidRPr="00891F97">
        <w:rPr>
          <w:szCs w:val="28"/>
        </w:rPr>
        <w:t xml:space="preserve"> 1,000 days </w:t>
      </w:r>
      <w:r w:rsidR="00775251" w:rsidRPr="00891F97">
        <w:rPr>
          <w:szCs w:val="28"/>
        </w:rPr>
        <w:t xml:space="preserve">is critical and </w:t>
      </w:r>
      <w:r w:rsidR="0044175C" w:rsidRPr="00891F97">
        <w:rPr>
          <w:szCs w:val="28"/>
        </w:rPr>
        <w:t xml:space="preserve">has a lasting impact on the survival, health and development of </w:t>
      </w:r>
      <w:r w:rsidR="00397A68">
        <w:rPr>
          <w:szCs w:val="28"/>
        </w:rPr>
        <w:t>the human</w:t>
      </w:r>
      <w:r w:rsidR="00397A68" w:rsidRPr="00891F97">
        <w:rPr>
          <w:szCs w:val="28"/>
        </w:rPr>
        <w:t xml:space="preserve"> </w:t>
      </w:r>
      <w:r w:rsidR="0044175C" w:rsidRPr="00891F97">
        <w:rPr>
          <w:szCs w:val="28"/>
        </w:rPr>
        <w:t>individual.</w:t>
      </w:r>
      <w:r w:rsidRPr="00891F97">
        <w:rPr>
          <w:rStyle w:val="FootnoteReference"/>
          <w:szCs w:val="28"/>
        </w:rPr>
        <w:footnoteReference w:id="19"/>
      </w:r>
    </w:p>
    <w:p w14:paraId="163F0DF8" w14:textId="77777777" w:rsidR="000901F9" w:rsidRPr="00397A68" w:rsidRDefault="000901F9">
      <w:pPr>
        <w:rPr>
          <w:rFonts w:eastAsia="Cambria"/>
          <w:szCs w:val="28"/>
          <w:u w:color="2963FD"/>
        </w:rPr>
      </w:pPr>
    </w:p>
    <w:p w14:paraId="0C079227" w14:textId="77777777" w:rsidR="00FA564F" w:rsidRPr="00891F97" w:rsidRDefault="009C2ADC" w:rsidP="009C2ADC">
      <w:pPr>
        <w:rPr>
          <w:rFonts w:eastAsiaTheme="minorHAnsi"/>
          <w:szCs w:val="28"/>
        </w:rPr>
      </w:pPr>
      <w:r w:rsidRPr="00397A68">
        <w:rPr>
          <w:rFonts w:eastAsiaTheme="minorHAnsi"/>
          <w:szCs w:val="28"/>
        </w:rPr>
        <w:t>Investment in, and scaling up of, nutrition-specific interventions is required in three key areas: optimal infant and young child feeding, addressing micronutrient deficiencies and improving maternal nutritional status before and during pregnancy.</w:t>
      </w:r>
      <w:r w:rsidRPr="00891F97">
        <w:rPr>
          <w:rFonts w:ascii="Calibri" w:hAnsi="Calibri"/>
          <w:szCs w:val="28"/>
        </w:rPr>
        <w:t xml:space="preserve"> </w:t>
      </w:r>
      <w:r w:rsidRPr="00397A68">
        <w:rPr>
          <w:rFonts w:eastAsiaTheme="minorHAnsi"/>
          <w:szCs w:val="28"/>
        </w:rPr>
        <w:t xml:space="preserve">Urgent action is needed to scale up </w:t>
      </w:r>
      <w:r w:rsidR="00BE22B9" w:rsidRPr="00397A68">
        <w:rPr>
          <w:rFonts w:eastAsiaTheme="minorHAnsi"/>
          <w:szCs w:val="28"/>
        </w:rPr>
        <w:t xml:space="preserve">interventions to address </w:t>
      </w:r>
      <w:r w:rsidR="00151A84" w:rsidRPr="00397A68">
        <w:rPr>
          <w:rFonts w:eastAsiaTheme="minorHAnsi"/>
          <w:szCs w:val="28"/>
        </w:rPr>
        <w:t xml:space="preserve">acute </w:t>
      </w:r>
      <w:r w:rsidR="00CC48CF" w:rsidRPr="00397A68">
        <w:rPr>
          <w:rFonts w:eastAsiaTheme="minorHAnsi"/>
          <w:szCs w:val="28"/>
        </w:rPr>
        <w:t xml:space="preserve">and chronic </w:t>
      </w:r>
      <w:r w:rsidR="00151A84" w:rsidRPr="00397A68">
        <w:rPr>
          <w:rFonts w:eastAsiaTheme="minorHAnsi"/>
          <w:szCs w:val="28"/>
        </w:rPr>
        <w:t>malnutrition</w:t>
      </w:r>
      <w:r w:rsidR="00CC48CF" w:rsidRPr="00397A68">
        <w:rPr>
          <w:rFonts w:eastAsiaTheme="minorHAnsi"/>
          <w:szCs w:val="28"/>
        </w:rPr>
        <w:t xml:space="preserve"> (stunting)</w:t>
      </w:r>
      <w:r w:rsidR="00FA564F" w:rsidRPr="00397A68">
        <w:rPr>
          <w:rFonts w:eastAsiaTheme="minorHAnsi"/>
          <w:szCs w:val="28"/>
        </w:rPr>
        <w:t xml:space="preserve"> in children and an</w:t>
      </w:r>
      <w:r w:rsidR="00C23A1B" w:rsidRPr="00397A68">
        <w:rPr>
          <w:rFonts w:eastAsiaTheme="minorHAnsi"/>
          <w:szCs w:val="28"/>
        </w:rPr>
        <w:t>a</w:t>
      </w:r>
      <w:r w:rsidR="00FA564F" w:rsidRPr="00397A68">
        <w:rPr>
          <w:rFonts w:eastAsiaTheme="minorHAnsi"/>
          <w:szCs w:val="28"/>
        </w:rPr>
        <w:t xml:space="preserve">emia in </w:t>
      </w:r>
      <w:r w:rsidR="00C23A1B" w:rsidRPr="00891F97">
        <w:rPr>
          <w:rFonts w:eastAsiaTheme="minorHAnsi"/>
          <w:szCs w:val="28"/>
        </w:rPr>
        <w:t xml:space="preserve">children, adolescent girls and </w:t>
      </w:r>
      <w:r w:rsidR="00FA564F" w:rsidRPr="00891F97">
        <w:rPr>
          <w:rFonts w:eastAsiaTheme="minorHAnsi"/>
          <w:szCs w:val="28"/>
        </w:rPr>
        <w:t>women of reproductive age</w:t>
      </w:r>
      <w:r w:rsidR="00BE22B9" w:rsidRPr="00891F97">
        <w:rPr>
          <w:rFonts w:eastAsiaTheme="minorHAnsi"/>
          <w:szCs w:val="28"/>
        </w:rPr>
        <w:t>.</w:t>
      </w:r>
      <w:r w:rsidR="00151A84" w:rsidRPr="00891F97">
        <w:rPr>
          <w:rFonts w:eastAsiaTheme="minorHAnsi"/>
          <w:szCs w:val="28"/>
        </w:rPr>
        <w:t xml:space="preserve"> </w:t>
      </w:r>
    </w:p>
    <w:p w14:paraId="197E9858" w14:textId="77777777" w:rsidR="00FA564F" w:rsidRPr="00891F97" w:rsidRDefault="00FA564F" w:rsidP="00BE22B9">
      <w:pPr>
        <w:rPr>
          <w:rFonts w:eastAsiaTheme="minorHAnsi"/>
          <w:szCs w:val="28"/>
        </w:rPr>
      </w:pPr>
    </w:p>
    <w:p w14:paraId="28A727F6" w14:textId="77777777" w:rsidR="00E04857" w:rsidRPr="00397A68" w:rsidRDefault="00A93669">
      <w:pPr>
        <w:autoSpaceDE w:val="0"/>
        <w:autoSpaceDN w:val="0"/>
        <w:adjustRightInd w:val="0"/>
        <w:rPr>
          <w:rFonts w:eastAsiaTheme="minorHAnsi"/>
          <w:szCs w:val="28"/>
        </w:rPr>
      </w:pPr>
      <w:r w:rsidRPr="00891F97">
        <w:rPr>
          <w:rFonts w:eastAsiaTheme="minorHAnsi"/>
          <w:szCs w:val="28"/>
        </w:rPr>
        <w:t xml:space="preserve">Severely wasted children are estimated to be on average 11 times more likely to die than their healthy counterparts. </w:t>
      </w:r>
      <w:r w:rsidR="009C2ADC" w:rsidRPr="00891F97">
        <w:rPr>
          <w:rFonts w:eastAsiaTheme="minorHAnsi"/>
          <w:szCs w:val="28"/>
        </w:rPr>
        <w:t xml:space="preserve">It is estimated that 51 million children under-five years are wasted (according to the reference population weight-for-height) in the world at any point in time, with </w:t>
      </w:r>
      <w:r w:rsidR="009C2ADC" w:rsidRPr="00891F97">
        <w:rPr>
          <w:rFonts w:eastAsiaTheme="minorHAnsi"/>
          <w:szCs w:val="28"/>
        </w:rPr>
        <w:lastRenderedPageBreak/>
        <w:t xml:space="preserve">17 million estimated to be severely wasted. </w:t>
      </w:r>
      <w:r w:rsidR="00543D59" w:rsidRPr="00891F97">
        <w:rPr>
          <w:rFonts w:eastAsiaTheme="minorHAnsi"/>
          <w:szCs w:val="28"/>
        </w:rPr>
        <w:t>G</w:t>
      </w:r>
      <w:r w:rsidR="009C2ADC" w:rsidRPr="00891F97">
        <w:rPr>
          <w:rFonts w:eastAsiaTheme="minorHAnsi"/>
          <w:szCs w:val="28"/>
        </w:rPr>
        <w:t>lobally</w:t>
      </w:r>
      <w:r w:rsidR="00FA02E2">
        <w:rPr>
          <w:rFonts w:eastAsiaTheme="minorHAnsi"/>
          <w:szCs w:val="28"/>
        </w:rPr>
        <w:t>,</w:t>
      </w:r>
      <w:r w:rsidR="009C2ADC" w:rsidRPr="00C55188">
        <w:rPr>
          <w:rFonts w:eastAsiaTheme="minorHAnsi"/>
          <w:szCs w:val="28"/>
        </w:rPr>
        <w:t xml:space="preserve"> only around 14% of wasted children are currently being reached by treatment services, in some countries this percentage is considerably lower. These statistics are</w:t>
      </w:r>
      <w:r w:rsidR="009C2ADC" w:rsidRPr="00891F97">
        <w:rPr>
          <w:rFonts w:eastAsiaTheme="minorHAnsi"/>
          <w:szCs w:val="28"/>
        </w:rPr>
        <w:t xml:space="preserve"> of serious global concern given the well-established link between wasting </w:t>
      </w:r>
      <w:r w:rsidR="009C2ADC" w:rsidRPr="00397A68">
        <w:rPr>
          <w:rFonts w:eastAsiaTheme="minorHAnsi"/>
          <w:szCs w:val="28"/>
        </w:rPr>
        <w:t xml:space="preserve">and mortality. </w:t>
      </w:r>
    </w:p>
    <w:p w14:paraId="2FB4C07D" w14:textId="77777777" w:rsidR="00E04857" w:rsidRPr="00397A68" w:rsidRDefault="00E04857" w:rsidP="00283715">
      <w:pPr>
        <w:jc w:val="both"/>
        <w:rPr>
          <w:rFonts w:eastAsiaTheme="minorHAnsi"/>
          <w:szCs w:val="28"/>
        </w:rPr>
      </w:pPr>
    </w:p>
    <w:p w14:paraId="4449571F" w14:textId="77777777" w:rsidR="00E04857" w:rsidRPr="00397A68" w:rsidRDefault="00E04857" w:rsidP="00E04857">
      <w:pPr>
        <w:rPr>
          <w:b/>
          <w:szCs w:val="28"/>
        </w:rPr>
      </w:pPr>
      <w:r w:rsidRPr="00397A68">
        <w:rPr>
          <w:b/>
          <w:szCs w:val="28"/>
        </w:rPr>
        <w:t>Priority actions to address wasting</w:t>
      </w:r>
    </w:p>
    <w:p w14:paraId="4CA026B0" w14:textId="77777777" w:rsidR="00E04857" w:rsidRPr="00397A68" w:rsidRDefault="00E04857" w:rsidP="00E04857">
      <w:pPr>
        <w:rPr>
          <w:b/>
          <w:szCs w:val="28"/>
        </w:rPr>
      </w:pPr>
    </w:p>
    <w:p w14:paraId="36F91364" w14:textId="77777777" w:rsidR="00E04857" w:rsidRPr="00397A68" w:rsidRDefault="00E04857" w:rsidP="00E04857">
      <w:pPr>
        <w:pStyle w:val="ListParagraph"/>
        <w:numPr>
          <w:ilvl w:val="0"/>
          <w:numId w:val="25"/>
        </w:numPr>
        <w:rPr>
          <w:i/>
          <w:szCs w:val="28"/>
        </w:rPr>
      </w:pPr>
      <w:r w:rsidRPr="00397A68">
        <w:rPr>
          <w:i/>
          <w:szCs w:val="28"/>
        </w:rPr>
        <w:t>Improve the identification, measurement and understanding of wasting.</w:t>
      </w:r>
    </w:p>
    <w:p w14:paraId="0C69BAEC" w14:textId="77777777" w:rsidR="00E04857" w:rsidRPr="00397A68" w:rsidRDefault="00E04857" w:rsidP="00E04857">
      <w:pPr>
        <w:pStyle w:val="ListParagraph"/>
        <w:numPr>
          <w:ilvl w:val="0"/>
          <w:numId w:val="25"/>
        </w:numPr>
        <w:rPr>
          <w:i/>
          <w:szCs w:val="28"/>
        </w:rPr>
      </w:pPr>
      <w:r w:rsidRPr="00397A68">
        <w:rPr>
          <w:i/>
          <w:szCs w:val="28"/>
        </w:rPr>
        <w:t>Encourage and commission research to better understand the links between wasting and stunting, to ensure maximum leverage is realised from the current investments in nutrition programming.</w:t>
      </w:r>
    </w:p>
    <w:p w14:paraId="4F34B02C" w14:textId="77777777" w:rsidR="00E04857" w:rsidRPr="00397A68" w:rsidRDefault="00E04857" w:rsidP="00E04857">
      <w:pPr>
        <w:pStyle w:val="ListParagraph"/>
        <w:numPr>
          <w:ilvl w:val="0"/>
          <w:numId w:val="25"/>
        </w:numPr>
        <w:rPr>
          <w:i/>
          <w:szCs w:val="28"/>
        </w:rPr>
      </w:pPr>
      <w:r w:rsidRPr="00397A68">
        <w:rPr>
          <w:i/>
          <w:szCs w:val="28"/>
        </w:rPr>
        <w:t>Develop improved methods and linkages of wasting identification and treatment, both within the health sector and cross-</w:t>
      </w:r>
      <w:proofErr w:type="spellStart"/>
      <w:r w:rsidRPr="00397A68">
        <w:rPr>
          <w:i/>
          <w:szCs w:val="28"/>
        </w:rPr>
        <w:t>sectorally</w:t>
      </w:r>
      <w:proofErr w:type="spellEnd"/>
      <w:r w:rsidRPr="00397A68">
        <w:rPr>
          <w:i/>
          <w:szCs w:val="28"/>
        </w:rPr>
        <w:t>.</w:t>
      </w:r>
    </w:p>
    <w:p w14:paraId="335769EB" w14:textId="77777777" w:rsidR="00E04857" w:rsidRPr="00397A68" w:rsidRDefault="00E04857" w:rsidP="00E04857">
      <w:pPr>
        <w:pStyle w:val="ListParagraph"/>
        <w:numPr>
          <w:ilvl w:val="0"/>
          <w:numId w:val="25"/>
        </w:numPr>
        <w:rPr>
          <w:i/>
          <w:szCs w:val="28"/>
        </w:rPr>
      </w:pPr>
      <w:r w:rsidRPr="00397A68">
        <w:rPr>
          <w:i/>
          <w:szCs w:val="28"/>
        </w:rPr>
        <w:t>Rapidly develop evidence for effective prevention strategies to reduce the burden of wasting, which can then be translated into policy actions.</w:t>
      </w:r>
    </w:p>
    <w:p w14:paraId="3B871F5C" w14:textId="77777777" w:rsidR="00151A84" w:rsidRPr="00891F97" w:rsidRDefault="00151A84" w:rsidP="00A05201">
      <w:pPr>
        <w:rPr>
          <w:rFonts w:eastAsia="Cambria"/>
          <w:szCs w:val="28"/>
          <w:u w:color="2963FD"/>
        </w:rPr>
      </w:pPr>
    </w:p>
    <w:p w14:paraId="49CACEBC" w14:textId="77777777" w:rsidR="004F20B2" w:rsidRPr="00891F97" w:rsidRDefault="004F20B2" w:rsidP="004F20B2">
      <w:pPr>
        <w:autoSpaceDE w:val="0"/>
        <w:autoSpaceDN w:val="0"/>
        <w:adjustRightInd w:val="0"/>
        <w:rPr>
          <w:rFonts w:eastAsiaTheme="minorHAnsi"/>
          <w:szCs w:val="28"/>
        </w:rPr>
      </w:pPr>
      <w:r w:rsidRPr="00891F97">
        <w:rPr>
          <w:rFonts w:eastAsiaTheme="minorHAnsi"/>
          <w:szCs w:val="28"/>
        </w:rPr>
        <w:t xml:space="preserve">Stunting is a well-established risk marker for poor child development. Specifically, stunting before age two predicts poorer cognitive and educational outcomes in later childhood and adolescence and has important education and economic consequences at the individual, household and community levels. It has been estimated that stunted children earn 20% less as adults compared to non-stunted individuals. Stunting begins </w:t>
      </w:r>
      <w:r w:rsidRPr="00891F97">
        <w:rPr>
          <w:rFonts w:eastAsiaTheme="minorHAnsi"/>
          <w:i/>
          <w:szCs w:val="28"/>
        </w:rPr>
        <w:t>in utero</w:t>
      </w:r>
      <w:r w:rsidR="000474C1">
        <w:rPr>
          <w:rFonts w:eastAsiaTheme="minorHAnsi"/>
          <w:szCs w:val="28"/>
        </w:rPr>
        <w:t>,</w:t>
      </w:r>
      <w:r w:rsidRPr="000474C1">
        <w:rPr>
          <w:rFonts w:eastAsiaTheme="minorHAnsi"/>
          <w:szCs w:val="28"/>
        </w:rPr>
        <w:t xml:space="preserve"> and it results from a complex web of household, environmental, socioeconomic</w:t>
      </w:r>
      <w:r w:rsidR="00376BB4" w:rsidRPr="00891F97">
        <w:rPr>
          <w:rFonts w:eastAsiaTheme="minorHAnsi"/>
          <w:szCs w:val="28"/>
        </w:rPr>
        <w:t>, political</w:t>
      </w:r>
      <w:r w:rsidRPr="00891F97">
        <w:rPr>
          <w:rFonts w:eastAsiaTheme="minorHAnsi"/>
          <w:szCs w:val="28"/>
        </w:rPr>
        <w:t xml:space="preserve"> and cultural influences. The problem therefore requires that direct nutrition interventions be integrated and implemented in tandem with nutrition-sensitive int</w:t>
      </w:r>
      <w:bookmarkStart w:id="143" w:name="_GoBack"/>
      <w:bookmarkEnd w:id="143"/>
      <w:r w:rsidRPr="00891F97">
        <w:rPr>
          <w:rFonts w:eastAsiaTheme="minorHAnsi"/>
          <w:szCs w:val="28"/>
        </w:rPr>
        <w:t>erventions to achieve maximal benefits</w:t>
      </w:r>
      <w:r w:rsidR="005F792D" w:rsidRPr="00891F97">
        <w:rPr>
          <w:rFonts w:eastAsiaTheme="minorHAnsi"/>
          <w:szCs w:val="28"/>
        </w:rPr>
        <w:t>.</w:t>
      </w:r>
    </w:p>
    <w:p w14:paraId="0469D2A0" w14:textId="77777777" w:rsidR="00936CE1" w:rsidRPr="00891F97" w:rsidRDefault="00936CE1" w:rsidP="00936CE1">
      <w:pPr>
        <w:rPr>
          <w:rFonts w:eastAsia="Cambria"/>
          <w:szCs w:val="28"/>
        </w:rPr>
      </w:pPr>
    </w:p>
    <w:p w14:paraId="6AC1ECCF" w14:textId="77777777" w:rsidR="00936CE1" w:rsidRPr="00891F97" w:rsidRDefault="00936CE1" w:rsidP="00936CE1">
      <w:pPr>
        <w:autoSpaceDE w:val="0"/>
        <w:autoSpaceDN w:val="0"/>
        <w:adjustRightInd w:val="0"/>
        <w:rPr>
          <w:b/>
          <w:szCs w:val="28"/>
        </w:rPr>
      </w:pPr>
      <w:r w:rsidRPr="00891F97">
        <w:rPr>
          <w:b/>
          <w:szCs w:val="28"/>
        </w:rPr>
        <w:t>Priority actions to address stunting</w:t>
      </w:r>
    </w:p>
    <w:p w14:paraId="2CA6B33E" w14:textId="77777777" w:rsidR="000901F9" w:rsidRPr="00891F97" w:rsidRDefault="000901F9" w:rsidP="00936CE1">
      <w:pPr>
        <w:autoSpaceDE w:val="0"/>
        <w:autoSpaceDN w:val="0"/>
        <w:adjustRightInd w:val="0"/>
        <w:rPr>
          <w:b/>
          <w:szCs w:val="28"/>
        </w:rPr>
      </w:pPr>
    </w:p>
    <w:p w14:paraId="12371689" w14:textId="77777777" w:rsidR="00936CE1" w:rsidRPr="00397A68" w:rsidRDefault="00936CE1" w:rsidP="00936CE1">
      <w:pPr>
        <w:pStyle w:val="ListParagraph"/>
        <w:numPr>
          <w:ilvl w:val="0"/>
          <w:numId w:val="25"/>
        </w:numPr>
        <w:rPr>
          <w:i/>
          <w:szCs w:val="28"/>
        </w:rPr>
      </w:pPr>
      <w:r w:rsidRPr="00397A68">
        <w:rPr>
          <w:i/>
          <w:szCs w:val="28"/>
        </w:rPr>
        <w:t>Enact policies and/or strengthen interventions to improve maternal nutrition and health, beginning with adolescent girls (weekly iron and folate supplementation, prevention and treatment of infections and nutrient supplementation during pregnancy and maternity protection policies for pre- and postnatal care).</w:t>
      </w:r>
    </w:p>
    <w:p w14:paraId="66684468" w14:textId="77777777" w:rsidR="00936CE1" w:rsidRPr="00397A68" w:rsidRDefault="00936CE1" w:rsidP="00936CE1">
      <w:pPr>
        <w:pStyle w:val="ListParagraph"/>
        <w:numPr>
          <w:ilvl w:val="0"/>
          <w:numId w:val="25"/>
        </w:numPr>
        <w:rPr>
          <w:i/>
          <w:szCs w:val="28"/>
        </w:rPr>
      </w:pPr>
      <w:r w:rsidRPr="00397A68">
        <w:rPr>
          <w:i/>
          <w:szCs w:val="28"/>
        </w:rPr>
        <w:t>Protect and promote exclusive breastfeeding in the first six months to provide “secure” nutrition and protect infants from gastrointestinal infections.</w:t>
      </w:r>
    </w:p>
    <w:p w14:paraId="4915444A" w14:textId="77777777" w:rsidR="00936CE1" w:rsidRPr="00397A68" w:rsidRDefault="00936CE1" w:rsidP="00936CE1">
      <w:pPr>
        <w:pStyle w:val="ListParagraph"/>
        <w:numPr>
          <w:ilvl w:val="0"/>
          <w:numId w:val="25"/>
        </w:numPr>
        <w:rPr>
          <w:i/>
          <w:szCs w:val="28"/>
        </w:rPr>
      </w:pPr>
      <w:r w:rsidRPr="00397A68">
        <w:rPr>
          <w:i/>
          <w:szCs w:val="28"/>
        </w:rPr>
        <w:t>Promote consumption of healthy, diversified diets including high-quality, nutrient-rich foods in the complementary feeding period (six to 23 months).</w:t>
      </w:r>
    </w:p>
    <w:p w14:paraId="4FE9A40C" w14:textId="77777777" w:rsidR="00936CE1" w:rsidRPr="00397A68" w:rsidRDefault="00936CE1" w:rsidP="00936CE1">
      <w:pPr>
        <w:pStyle w:val="ListParagraph"/>
        <w:numPr>
          <w:ilvl w:val="0"/>
          <w:numId w:val="25"/>
        </w:numPr>
        <w:rPr>
          <w:i/>
          <w:szCs w:val="28"/>
        </w:rPr>
      </w:pPr>
      <w:r w:rsidRPr="00397A68">
        <w:rPr>
          <w:i/>
          <w:szCs w:val="28"/>
        </w:rPr>
        <w:t>Improve micronutrient intake through food fortification, including complementary foods, and use of supplements when and where needed.</w:t>
      </w:r>
    </w:p>
    <w:p w14:paraId="5147400B" w14:textId="77777777" w:rsidR="00936CE1" w:rsidRPr="00397A68" w:rsidRDefault="00936CE1" w:rsidP="00936CE1">
      <w:pPr>
        <w:pStyle w:val="ListParagraph"/>
        <w:numPr>
          <w:ilvl w:val="0"/>
          <w:numId w:val="25"/>
        </w:numPr>
        <w:rPr>
          <w:i/>
          <w:szCs w:val="28"/>
        </w:rPr>
      </w:pPr>
      <w:r w:rsidRPr="00397A68">
        <w:rPr>
          <w:i/>
          <w:szCs w:val="28"/>
        </w:rPr>
        <w:t xml:space="preserve">Foster safe food storage and handling practices to avoid infections from microbial contamination and </w:t>
      </w:r>
      <w:proofErr w:type="spellStart"/>
      <w:r w:rsidRPr="00397A68">
        <w:rPr>
          <w:i/>
          <w:szCs w:val="28"/>
        </w:rPr>
        <w:t>mycotoxins</w:t>
      </w:r>
      <w:proofErr w:type="spellEnd"/>
      <w:r w:rsidRPr="00397A68">
        <w:rPr>
          <w:i/>
          <w:szCs w:val="28"/>
        </w:rPr>
        <w:t xml:space="preserve"> and strengthen community-based interventions to protect children from infections (diarrhoea and malaria), intestinal worms and environmental causes of sub-clinical infection through improved water, sanitation and hygiene.</w:t>
      </w:r>
    </w:p>
    <w:p w14:paraId="3570BE1D" w14:textId="77777777" w:rsidR="00936CE1" w:rsidRPr="00891F97" w:rsidRDefault="00936CE1" w:rsidP="00936CE1">
      <w:pPr>
        <w:pStyle w:val="ListParagraph"/>
        <w:numPr>
          <w:ilvl w:val="0"/>
          <w:numId w:val="25"/>
        </w:numPr>
        <w:rPr>
          <w:i/>
          <w:szCs w:val="28"/>
        </w:rPr>
      </w:pPr>
      <w:r w:rsidRPr="00891F97">
        <w:rPr>
          <w:i/>
          <w:szCs w:val="28"/>
        </w:rPr>
        <w:t>Incorporate linear growth assessment in child health routines to provide critical, real-time information for target setting and progress monitoring.</w:t>
      </w:r>
    </w:p>
    <w:p w14:paraId="413A2964" w14:textId="77777777" w:rsidR="00936CE1" w:rsidRPr="00891F97" w:rsidRDefault="00936CE1" w:rsidP="00936CE1">
      <w:pPr>
        <w:pStyle w:val="ListParagraph"/>
        <w:numPr>
          <w:ilvl w:val="0"/>
          <w:numId w:val="25"/>
        </w:numPr>
        <w:rPr>
          <w:i/>
          <w:szCs w:val="28"/>
        </w:rPr>
      </w:pPr>
      <w:r w:rsidRPr="00891F97">
        <w:rPr>
          <w:i/>
          <w:szCs w:val="28"/>
        </w:rPr>
        <w:t>Integrate nutrition in health promotion strategies and strengthen service delivery capacity in primary health care.</w:t>
      </w:r>
    </w:p>
    <w:p w14:paraId="6F52A669" w14:textId="77777777" w:rsidR="00936CE1" w:rsidRPr="00891F97" w:rsidRDefault="00936CE1" w:rsidP="00936CE1">
      <w:pPr>
        <w:rPr>
          <w:rFonts w:eastAsia="Cambria"/>
          <w:szCs w:val="28"/>
        </w:rPr>
      </w:pPr>
    </w:p>
    <w:p w14:paraId="50C6F61E" w14:textId="77777777" w:rsidR="004F20B2" w:rsidRPr="00891F97" w:rsidRDefault="004F20B2" w:rsidP="00283715">
      <w:pPr>
        <w:rPr>
          <w:rFonts w:eastAsiaTheme="minorHAnsi"/>
          <w:szCs w:val="28"/>
        </w:rPr>
      </w:pPr>
      <w:bookmarkStart w:id="144" w:name="_Toc393308998"/>
      <w:r w:rsidRPr="00891F97">
        <w:rPr>
          <w:rFonts w:eastAsiaTheme="minorHAnsi"/>
          <w:szCs w:val="28"/>
        </w:rPr>
        <w:lastRenderedPageBreak/>
        <w:t xml:space="preserve">Anaemia impairs health and wellbeing in women, and increases the risk of maternal and neonatal adversities. Failure to improve anaemia consigns millions of women to impaired health and quality of life, generations of children to impaired development and learning, and communities and nations to impaired economic productivity. </w:t>
      </w:r>
      <w:r w:rsidR="00187B4E" w:rsidRPr="00891F97">
        <w:rPr>
          <w:rFonts w:eastAsiaTheme="minorHAnsi"/>
          <w:szCs w:val="28"/>
        </w:rPr>
        <w:t xml:space="preserve">A number of nutrition and nutrition-sensitive interventions </w:t>
      </w:r>
      <w:r w:rsidR="00436507" w:rsidRPr="00891F97">
        <w:rPr>
          <w:rFonts w:eastAsiaTheme="minorHAnsi"/>
          <w:szCs w:val="28"/>
        </w:rPr>
        <w:t xml:space="preserve">(including prevention of infection and reproductive healthcare) </w:t>
      </w:r>
      <w:r w:rsidR="00187B4E" w:rsidRPr="00891F97">
        <w:rPr>
          <w:rFonts w:eastAsiaTheme="minorHAnsi"/>
          <w:szCs w:val="28"/>
        </w:rPr>
        <w:t xml:space="preserve">can be used for anaemia control and can be delivered through the health system. </w:t>
      </w:r>
    </w:p>
    <w:p w14:paraId="7BDCACFE" w14:textId="77777777" w:rsidR="0006702F" w:rsidRPr="00891F97" w:rsidRDefault="0006702F" w:rsidP="00872790">
      <w:pPr>
        <w:autoSpaceDE w:val="0"/>
        <w:autoSpaceDN w:val="0"/>
        <w:adjustRightInd w:val="0"/>
        <w:ind w:left="360"/>
        <w:rPr>
          <w:b/>
          <w:szCs w:val="28"/>
        </w:rPr>
      </w:pPr>
    </w:p>
    <w:p w14:paraId="5BE59325" w14:textId="77777777" w:rsidR="00483506" w:rsidRPr="00397A68" w:rsidRDefault="00483506" w:rsidP="00283715">
      <w:pPr>
        <w:autoSpaceDE w:val="0"/>
        <w:autoSpaceDN w:val="0"/>
        <w:adjustRightInd w:val="0"/>
        <w:rPr>
          <w:b/>
          <w:szCs w:val="28"/>
        </w:rPr>
      </w:pPr>
      <w:r w:rsidRPr="00891F97">
        <w:rPr>
          <w:b/>
          <w:szCs w:val="28"/>
        </w:rPr>
        <w:t>Priority actions to address anaemia in women of reproductive age</w:t>
      </w:r>
    </w:p>
    <w:p w14:paraId="114ACA7C" w14:textId="77777777" w:rsidR="00483506" w:rsidRPr="00397A68" w:rsidRDefault="00483506" w:rsidP="00483506">
      <w:pPr>
        <w:rPr>
          <w:rFonts w:cs="Times"/>
          <w:szCs w:val="28"/>
        </w:rPr>
      </w:pPr>
    </w:p>
    <w:p w14:paraId="7D46BAEE" w14:textId="77777777" w:rsidR="00483506" w:rsidRPr="00397A68" w:rsidRDefault="00483506" w:rsidP="00283715">
      <w:pPr>
        <w:pStyle w:val="ListParagraph"/>
        <w:numPr>
          <w:ilvl w:val="0"/>
          <w:numId w:val="25"/>
        </w:numPr>
        <w:ind w:left="360"/>
        <w:rPr>
          <w:i/>
          <w:szCs w:val="28"/>
        </w:rPr>
      </w:pPr>
      <w:r w:rsidRPr="00397A68">
        <w:rPr>
          <w:rFonts w:cs="Times"/>
          <w:i/>
          <w:szCs w:val="28"/>
        </w:rPr>
        <w:t>Provide iron and folic acid supplementation to pregnant women.</w:t>
      </w:r>
    </w:p>
    <w:p w14:paraId="1D7E2C08" w14:textId="77777777" w:rsidR="00483506" w:rsidRPr="00397A68" w:rsidRDefault="00483506" w:rsidP="00283715">
      <w:pPr>
        <w:pStyle w:val="ListParagraph"/>
        <w:numPr>
          <w:ilvl w:val="0"/>
          <w:numId w:val="25"/>
        </w:numPr>
        <w:ind w:left="360"/>
        <w:rPr>
          <w:i/>
          <w:szCs w:val="28"/>
        </w:rPr>
      </w:pPr>
      <w:r w:rsidRPr="00397A68">
        <w:rPr>
          <w:i/>
          <w:szCs w:val="28"/>
        </w:rPr>
        <w:t>Provide intermittent iron and folic acid supplementation to menstruating women.</w:t>
      </w:r>
    </w:p>
    <w:p w14:paraId="0C6BF438" w14:textId="77777777" w:rsidR="00483506" w:rsidRPr="00397A68" w:rsidRDefault="00483506" w:rsidP="00283715">
      <w:pPr>
        <w:pStyle w:val="ListParagraph"/>
        <w:numPr>
          <w:ilvl w:val="0"/>
          <w:numId w:val="25"/>
        </w:numPr>
        <w:ind w:left="360"/>
        <w:rPr>
          <w:i/>
          <w:szCs w:val="28"/>
        </w:rPr>
      </w:pPr>
      <w:r w:rsidRPr="00397A68">
        <w:rPr>
          <w:i/>
          <w:szCs w:val="28"/>
        </w:rPr>
        <w:t xml:space="preserve">Encourage production of nutrient rich foods for the populations vulnerable to anaemia. </w:t>
      </w:r>
    </w:p>
    <w:p w14:paraId="2484BC7F" w14:textId="77777777" w:rsidR="00483506" w:rsidRPr="00397A68" w:rsidRDefault="00483506" w:rsidP="00283715">
      <w:pPr>
        <w:pStyle w:val="ListParagraph"/>
        <w:numPr>
          <w:ilvl w:val="0"/>
          <w:numId w:val="25"/>
        </w:numPr>
        <w:ind w:left="360"/>
        <w:rPr>
          <w:i/>
          <w:szCs w:val="28"/>
        </w:rPr>
      </w:pPr>
      <w:r w:rsidRPr="00397A68">
        <w:rPr>
          <w:i/>
          <w:szCs w:val="28"/>
        </w:rPr>
        <w:t>Encourage local production of fortified foods, e.g., fortified flour, oil, salt</w:t>
      </w:r>
      <w:r w:rsidR="000474C1">
        <w:rPr>
          <w:i/>
          <w:szCs w:val="28"/>
        </w:rPr>
        <w:t>.</w:t>
      </w:r>
    </w:p>
    <w:p w14:paraId="134017CD" w14:textId="77777777" w:rsidR="00483506" w:rsidRPr="00397A68" w:rsidRDefault="00483506" w:rsidP="00283715">
      <w:pPr>
        <w:pStyle w:val="ListParagraph"/>
        <w:numPr>
          <w:ilvl w:val="0"/>
          <w:numId w:val="25"/>
        </w:numPr>
        <w:ind w:left="360"/>
        <w:rPr>
          <w:i/>
          <w:szCs w:val="28"/>
        </w:rPr>
      </w:pPr>
      <w:r w:rsidRPr="00397A68">
        <w:rPr>
          <w:i/>
          <w:szCs w:val="28"/>
        </w:rPr>
        <w:t>Promote local production of bio</w:t>
      </w:r>
      <w:r w:rsidR="00396F31">
        <w:rPr>
          <w:i/>
          <w:szCs w:val="28"/>
        </w:rPr>
        <w:t>-</w:t>
      </w:r>
      <w:r w:rsidRPr="00397A68">
        <w:rPr>
          <w:i/>
          <w:szCs w:val="28"/>
        </w:rPr>
        <w:t>fortified food.</w:t>
      </w:r>
    </w:p>
    <w:p w14:paraId="1CDDC7C6" w14:textId="77777777" w:rsidR="00483506" w:rsidRPr="00397A68" w:rsidRDefault="00483506" w:rsidP="00283715">
      <w:pPr>
        <w:pStyle w:val="ListParagraph"/>
        <w:numPr>
          <w:ilvl w:val="0"/>
          <w:numId w:val="25"/>
        </w:numPr>
        <w:ind w:left="360"/>
        <w:rPr>
          <w:i/>
          <w:szCs w:val="28"/>
        </w:rPr>
      </w:pPr>
      <w:r w:rsidRPr="00397A68">
        <w:rPr>
          <w:i/>
          <w:szCs w:val="28"/>
        </w:rPr>
        <w:t>Ensure provision of healthy food in schools and pre-schools.</w:t>
      </w:r>
    </w:p>
    <w:p w14:paraId="0345C888" w14:textId="77777777" w:rsidR="00483506" w:rsidRPr="00397A68" w:rsidRDefault="00483506" w:rsidP="00283715">
      <w:pPr>
        <w:pStyle w:val="ListParagraph"/>
        <w:numPr>
          <w:ilvl w:val="0"/>
          <w:numId w:val="25"/>
        </w:numPr>
        <w:ind w:left="360"/>
        <w:rPr>
          <w:i/>
          <w:szCs w:val="28"/>
        </w:rPr>
      </w:pPr>
      <w:r w:rsidRPr="00397A68">
        <w:rPr>
          <w:i/>
          <w:szCs w:val="28"/>
        </w:rPr>
        <w:t>Provide nutrition education in schools.</w:t>
      </w:r>
    </w:p>
    <w:p w14:paraId="272AB577" w14:textId="77777777" w:rsidR="00483506" w:rsidRPr="00397A68" w:rsidRDefault="00483506" w:rsidP="00283715">
      <w:pPr>
        <w:pStyle w:val="CommentText"/>
        <w:numPr>
          <w:ilvl w:val="0"/>
          <w:numId w:val="25"/>
        </w:numPr>
        <w:ind w:left="360"/>
        <w:rPr>
          <w:rFonts w:ascii="Garamond" w:eastAsia="Times New Roman" w:hAnsi="Garamond"/>
          <w:i/>
          <w:sz w:val="28"/>
          <w:szCs w:val="28"/>
          <w:lang w:val="en-GB"/>
        </w:rPr>
      </w:pPr>
      <w:r w:rsidRPr="00397A68">
        <w:rPr>
          <w:rFonts w:ascii="Garamond" w:eastAsia="Times New Roman" w:hAnsi="Garamond"/>
          <w:i/>
          <w:sz w:val="28"/>
          <w:szCs w:val="28"/>
          <w:lang w:val="en-GB"/>
        </w:rPr>
        <w:t xml:space="preserve">Implement social marketing for use of fortified foods, iron supplementation and deworming. </w:t>
      </w:r>
    </w:p>
    <w:p w14:paraId="2C806895" w14:textId="77777777" w:rsidR="00FA564F" w:rsidRPr="00397A68" w:rsidRDefault="00FA564F" w:rsidP="00483506">
      <w:pPr>
        <w:rPr>
          <w:szCs w:val="28"/>
        </w:rPr>
      </w:pPr>
    </w:p>
    <w:p w14:paraId="5538D825" w14:textId="77777777" w:rsidR="00DD7123" w:rsidRPr="00891F97" w:rsidRDefault="00DD7123" w:rsidP="00283715">
      <w:pPr>
        <w:pStyle w:val="Heading3"/>
        <w:rPr>
          <w:sz w:val="28"/>
          <w:szCs w:val="28"/>
        </w:rPr>
      </w:pPr>
      <w:r w:rsidRPr="00891F97">
        <w:rPr>
          <w:sz w:val="28"/>
          <w:szCs w:val="28"/>
        </w:rPr>
        <w:t>Delivery of health interventions with an impact on nutrition</w:t>
      </w:r>
      <w:bookmarkEnd w:id="144"/>
    </w:p>
    <w:p w14:paraId="00C8F03E" w14:textId="77777777" w:rsidR="009828EF" w:rsidRPr="00397A68" w:rsidRDefault="009828EF" w:rsidP="00872790">
      <w:pPr>
        <w:rPr>
          <w:szCs w:val="28"/>
        </w:rPr>
      </w:pPr>
    </w:p>
    <w:p w14:paraId="37B5241C" w14:textId="77777777" w:rsidR="00DD7123" w:rsidRPr="00397A68" w:rsidRDefault="00DD7123" w:rsidP="00283715">
      <w:pPr>
        <w:rPr>
          <w:szCs w:val="28"/>
        </w:rPr>
      </w:pPr>
      <w:r w:rsidRPr="00397A68">
        <w:rPr>
          <w:szCs w:val="28"/>
        </w:rPr>
        <w:t xml:space="preserve">As well as delivery of nutrition interventions that directly impact on nutrition, health systems also have an important role to play in delivering other health interventions that have an impact on nutrition. These include interventions to prevent and treat the infections that aggravate, and can be aggravated by, nutrition and interventions </w:t>
      </w:r>
      <w:r w:rsidR="00AF0246" w:rsidRPr="00397A68">
        <w:rPr>
          <w:szCs w:val="28"/>
        </w:rPr>
        <w:t xml:space="preserve">to </w:t>
      </w:r>
      <w:r w:rsidRPr="00397A68">
        <w:rPr>
          <w:szCs w:val="28"/>
        </w:rPr>
        <w:t>meet women’s reproductive health needs to help break the intergenerational cycle of malnutrition.</w:t>
      </w:r>
    </w:p>
    <w:p w14:paraId="3B3718BF" w14:textId="77777777" w:rsidR="00DD7123" w:rsidRPr="00397A68" w:rsidRDefault="00DD7123" w:rsidP="00283715">
      <w:pPr>
        <w:pStyle w:val="Nonnumberedheading"/>
        <w:rPr>
          <w:szCs w:val="28"/>
        </w:rPr>
      </w:pPr>
      <w:r w:rsidRPr="00397A68">
        <w:rPr>
          <w:szCs w:val="28"/>
        </w:rPr>
        <w:t>Prevention and treatment of infectious diseases</w:t>
      </w:r>
    </w:p>
    <w:p w14:paraId="4BBD1CC5" w14:textId="77777777" w:rsidR="00DD7123" w:rsidRPr="00891F97" w:rsidRDefault="00DD7123" w:rsidP="00A05201">
      <w:pPr>
        <w:pStyle w:val="FFAtextstyle"/>
        <w:spacing w:line="240" w:lineRule="auto"/>
        <w:ind w:left="0"/>
        <w:rPr>
          <w:color w:val="000000" w:themeColor="text1"/>
          <w:szCs w:val="28"/>
        </w:rPr>
      </w:pPr>
      <w:r w:rsidRPr="00397A68">
        <w:rPr>
          <w:color w:val="000000" w:themeColor="text1"/>
          <w:szCs w:val="28"/>
        </w:rPr>
        <w:t xml:space="preserve">Frequent bouts of infectious diseases such as diarrhoea are an important cause of child </w:t>
      </w:r>
      <w:proofErr w:type="spellStart"/>
      <w:r w:rsidRPr="00397A68">
        <w:rPr>
          <w:color w:val="000000" w:themeColor="text1"/>
          <w:szCs w:val="28"/>
        </w:rPr>
        <w:t>undernutrition</w:t>
      </w:r>
      <w:proofErr w:type="spellEnd"/>
      <w:r w:rsidRPr="00397A68">
        <w:rPr>
          <w:color w:val="000000" w:themeColor="text1"/>
          <w:szCs w:val="28"/>
        </w:rPr>
        <w:t xml:space="preserve">, helping to explain why high rates of child </w:t>
      </w:r>
      <w:proofErr w:type="spellStart"/>
      <w:r w:rsidRPr="00397A68">
        <w:rPr>
          <w:color w:val="000000" w:themeColor="text1"/>
          <w:szCs w:val="28"/>
        </w:rPr>
        <w:t>undernutrition</w:t>
      </w:r>
      <w:proofErr w:type="spellEnd"/>
      <w:r w:rsidRPr="00397A68">
        <w:rPr>
          <w:color w:val="000000" w:themeColor="text1"/>
          <w:szCs w:val="28"/>
        </w:rPr>
        <w:t xml:space="preserve"> can still be seen in populations which are generally food secure. Infectious diseases – </w:t>
      </w:r>
      <w:r w:rsidR="00B16E1F" w:rsidRPr="000474C1">
        <w:rPr>
          <w:color w:val="000000" w:themeColor="text1"/>
          <w:szCs w:val="28"/>
        </w:rPr>
        <w:t>such as malaria, HIV/AIDS, tuberculosis and some neglected tropical diseases,</w:t>
      </w:r>
      <w:r w:rsidR="00B16E1F" w:rsidRPr="00891F97">
        <w:rPr>
          <w:rStyle w:val="FootnoteReference"/>
          <w:color w:val="000000" w:themeColor="text1"/>
          <w:szCs w:val="28"/>
        </w:rPr>
        <w:footnoteReference w:id="20"/>
      </w:r>
      <w:r w:rsidR="00B16E1F" w:rsidRPr="00891F97">
        <w:rPr>
          <w:color w:val="000000" w:themeColor="text1"/>
          <w:szCs w:val="28"/>
        </w:rPr>
        <w:t xml:space="preserve"> including hookworm infestation and </w:t>
      </w:r>
      <w:proofErr w:type="spellStart"/>
      <w:r w:rsidR="00B16E1F" w:rsidRPr="00891F97">
        <w:rPr>
          <w:color w:val="000000" w:themeColor="text1"/>
          <w:szCs w:val="28"/>
        </w:rPr>
        <w:t>schistosomiasis</w:t>
      </w:r>
      <w:proofErr w:type="spellEnd"/>
      <w:r w:rsidR="00B16E1F" w:rsidRPr="00891F97">
        <w:rPr>
          <w:color w:val="000000" w:themeColor="text1"/>
          <w:szCs w:val="28"/>
        </w:rPr>
        <w:t xml:space="preserve"> </w:t>
      </w:r>
      <w:r w:rsidRPr="00891F97">
        <w:rPr>
          <w:color w:val="000000" w:themeColor="text1"/>
          <w:szCs w:val="28"/>
        </w:rPr>
        <w:t>– contribute to the high prevalence of iron deficiency anaemia in some areas.</w:t>
      </w:r>
      <w:r w:rsidRPr="00891F97">
        <w:rPr>
          <w:rStyle w:val="FootnoteReference"/>
          <w:color w:val="000000" w:themeColor="text1"/>
          <w:szCs w:val="28"/>
        </w:rPr>
        <w:footnoteReference w:id="21"/>
      </w:r>
      <w:r w:rsidRPr="00891F97">
        <w:rPr>
          <w:color w:val="000000" w:themeColor="text1"/>
          <w:szCs w:val="28"/>
        </w:rPr>
        <w:t xml:space="preserve"> Infestations with worms (</w:t>
      </w:r>
      <w:proofErr w:type="spellStart"/>
      <w:r w:rsidR="009828EF" w:rsidRPr="00891F97">
        <w:rPr>
          <w:color w:val="000000" w:themeColor="text1"/>
          <w:szCs w:val="28"/>
        </w:rPr>
        <w:t>s</w:t>
      </w:r>
      <w:r w:rsidRPr="00891F97">
        <w:rPr>
          <w:color w:val="000000" w:themeColor="text1"/>
          <w:szCs w:val="28"/>
        </w:rPr>
        <w:t>chistosome</w:t>
      </w:r>
      <w:proofErr w:type="spellEnd"/>
      <w:r w:rsidRPr="00891F97">
        <w:rPr>
          <w:color w:val="000000" w:themeColor="text1"/>
          <w:szCs w:val="28"/>
        </w:rPr>
        <w:t xml:space="preserve"> and soil-transmitted </w:t>
      </w:r>
      <w:proofErr w:type="spellStart"/>
      <w:r w:rsidRPr="00891F97">
        <w:rPr>
          <w:color w:val="000000" w:themeColor="text1"/>
          <w:szCs w:val="28"/>
        </w:rPr>
        <w:t>helminths</w:t>
      </w:r>
      <w:proofErr w:type="spellEnd"/>
      <w:r w:rsidRPr="00891F97">
        <w:rPr>
          <w:color w:val="000000" w:themeColor="text1"/>
          <w:szCs w:val="28"/>
        </w:rPr>
        <w:t>) can impair nutritional status by causing internal bleeding, diarrhoea and poor absorption of nutrients. They can also cause a loss of appetite which, in turn, can lead to reduced nutrient intake.</w:t>
      </w:r>
    </w:p>
    <w:p w14:paraId="3105930D" w14:textId="77777777" w:rsidR="00DD7123" w:rsidRPr="00891F97" w:rsidRDefault="00DD7123" w:rsidP="00A05201">
      <w:pPr>
        <w:pStyle w:val="FFAtextstyle"/>
        <w:spacing w:line="240" w:lineRule="auto"/>
        <w:ind w:left="0"/>
        <w:rPr>
          <w:color w:val="000000" w:themeColor="text1"/>
          <w:szCs w:val="28"/>
        </w:rPr>
      </w:pPr>
    </w:p>
    <w:p w14:paraId="3DE71943" w14:textId="77777777" w:rsidR="00DD7123" w:rsidRPr="00891F97" w:rsidRDefault="00DD7123" w:rsidP="00A05201">
      <w:pPr>
        <w:pStyle w:val="FFAtextstyle"/>
        <w:spacing w:line="240" w:lineRule="auto"/>
        <w:ind w:left="0"/>
        <w:rPr>
          <w:color w:val="000000" w:themeColor="text1"/>
          <w:szCs w:val="28"/>
        </w:rPr>
      </w:pPr>
      <w:r w:rsidRPr="00891F97">
        <w:rPr>
          <w:color w:val="000000" w:themeColor="text1"/>
          <w:szCs w:val="28"/>
        </w:rPr>
        <w:t xml:space="preserve">Efforts to </w:t>
      </w:r>
      <w:r w:rsidR="007B169B" w:rsidRPr="00891F97">
        <w:rPr>
          <w:color w:val="000000" w:themeColor="text1"/>
          <w:szCs w:val="28"/>
        </w:rPr>
        <w:t xml:space="preserve">effectively </w:t>
      </w:r>
      <w:r w:rsidRPr="00891F97">
        <w:rPr>
          <w:color w:val="000000" w:themeColor="text1"/>
          <w:szCs w:val="28"/>
        </w:rPr>
        <w:t xml:space="preserve">prevent and treat </w:t>
      </w:r>
      <w:r w:rsidR="009828EF" w:rsidRPr="00891F97">
        <w:rPr>
          <w:color w:val="000000" w:themeColor="text1"/>
          <w:szCs w:val="28"/>
        </w:rPr>
        <w:t xml:space="preserve">such </w:t>
      </w:r>
      <w:r w:rsidRPr="00891F97">
        <w:rPr>
          <w:color w:val="000000" w:themeColor="text1"/>
          <w:szCs w:val="28"/>
        </w:rPr>
        <w:t>infectious disease</w:t>
      </w:r>
      <w:r w:rsidR="009828EF" w:rsidRPr="00891F97">
        <w:rPr>
          <w:color w:val="000000" w:themeColor="text1"/>
          <w:szCs w:val="28"/>
        </w:rPr>
        <w:t>s</w:t>
      </w:r>
      <w:r w:rsidRPr="00891F97">
        <w:rPr>
          <w:color w:val="000000" w:themeColor="text1"/>
          <w:szCs w:val="28"/>
        </w:rPr>
        <w:t xml:space="preserve"> thus play a crucial role in policies and programmes to tackle </w:t>
      </w:r>
      <w:proofErr w:type="spellStart"/>
      <w:r w:rsidRPr="00891F97">
        <w:rPr>
          <w:color w:val="000000" w:themeColor="text1"/>
          <w:szCs w:val="28"/>
        </w:rPr>
        <w:t>undernutrition</w:t>
      </w:r>
      <w:proofErr w:type="spellEnd"/>
      <w:r w:rsidRPr="00891F97">
        <w:rPr>
          <w:color w:val="000000" w:themeColor="text1"/>
          <w:szCs w:val="28"/>
        </w:rPr>
        <w:t xml:space="preserve">. While prevention measures are needed to reduce the frequency of infections, actions to reduce the intensity of infections with effective treatment and by strengthening immune systems are also required. </w:t>
      </w:r>
    </w:p>
    <w:p w14:paraId="65C0FA60" w14:textId="77777777" w:rsidR="00DD7123" w:rsidRPr="00891F97" w:rsidRDefault="00DD7123" w:rsidP="00A05201">
      <w:pPr>
        <w:pStyle w:val="FFAtextstyle"/>
        <w:spacing w:line="240" w:lineRule="auto"/>
        <w:ind w:left="0"/>
        <w:rPr>
          <w:color w:val="000000" w:themeColor="text1"/>
          <w:szCs w:val="28"/>
          <w:u w:val="single"/>
        </w:rPr>
      </w:pPr>
    </w:p>
    <w:p w14:paraId="37522950" w14:textId="77777777" w:rsidR="00DD7123" w:rsidRPr="00891F97" w:rsidRDefault="00DD7123" w:rsidP="00A05201">
      <w:pPr>
        <w:pStyle w:val="FFAtextstyle"/>
        <w:spacing w:line="240" w:lineRule="auto"/>
        <w:ind w:left="0"/>
        <w:rPr>
          <w:color w:val="000000" w:themeColor="text1"/>
          <w:szCs w:val="28"/>
        </w:rPr>
      </w:pPr>
      <w:r w:rsidRPr="00891F97">
        <w:rPr>
          <w:color w:val="000000" w:themeColor="text1"/>
          <w:szCs w:val="28"/>
        </w:rPr>
        <w:lastRenderedPageBreak/>
        <w:t xml:space="preserve">WHO has developed a comprehensive package of public health measures for iron deficiency and anaemia in countries with high levels of iron deficiency and anaemia, malaria, </w:t>
      </w:r>
      <w:proofErr w:type="spellStart"/>
      <w:r w:rsidRPr="00891F97">
        <w:rPr>
          <w:color w:val="000000" w:themeColor="text1"/>
          <w:szCs w:val="28"/>
        </w:rPr>
        <w:t>helminth</w:t>
      </w:r>
      <w:proofErr w:type="spellEnd"/>
      <w:r w:rsidRPr="00891F97">
        <w:rPr>
          <w:color w:val="000000" w:themeColor="text1"/>
          <w:szCs w:val="28"/>
        </w:rPr>
        <w:t xml:space="preserve"> infections and </w:t>
      </w:r>
      <w:proofErr w:type="spellStart"/>
      <w:proofErr w:type="gramStart"/>
      <w:r w:rsidRPr="00891F97">
        <w:rPr>
          <w:color w:val="000000" w:themeColor="text1"/>
          <w:szCs w:val="28"/>
        </w:rPr>
        <w:t>schistosomiasis</w:t>
      </w:r>
      <w:proofErr w:type="spellEnd"/>
      <w:r w:rsidRPr="00891F97">
        <w:rPr>
          <w:color w:val="000000" w:themeColor="text1"/>
          <w:szCs w:val="28"/>
        </w:rPr>
        <w:t>.</w:t>
      </w:r>
      <w:proofErr w:type="gramEnd"/>
      <w:r w:rsidRPr="00891F97">
        <w:rPr>
          <w:rStyle w:val="FootnoteReference"/>
          <w:color w:val="000000" w:themeColor="text1"/>
          <w:szCs w:val="28"/>
        </w:rPr>
        <w:footnoteReference w:id="22"/>
      </w:r>
      <w:r w:rsidRPr="00891F97">
        <w:rPr>
          <w:color w:val="000000" w:themeColor="text1"/>
          <w:szCs w:val="28"/>
        </w:rPr>
        <w:t xml:space="preserve"> </w:t>
      </w:r>
    </w:p>
    <w:p w14:paraId="6607C63D" w14:textId="77777777" w:rsidR="00EC425C" w:rsidRDefault="00EC425C" w:rsidP="00A05201">
      <w:pPr>
        <w:pStyle w:val="FFAtextstyle"/>
        <w:spacing w:line="240" w:lineRule="auto"/>
        <w:ind w:left="0"/>
        <w:rPr>
          <w:color w:val="000000" w:themeColor="text1"/>
          <w:szCs w:val="28"/>
        </w:rPr>
      </w:pPr>
    </w:p>
    <w:p w14:paraId="534D0CBE" w14:textId="77777777" w:rsidR="00962B10" w:rsidRDefault="00962B10" w:rsidP="00A05201">
      <w:pPr>
        <w:pStyle w:val="FFAtextstyle"/>
        <w:spacing w:line="240" w:lineRule="auto"/>
        <w:ind w:left="0"/>
        <w:rPr>
          <w:color w:val="000000" w:themeColor="text1"/>
          <w:szCs w:val="28"/>
        </w:rPr>
      </w:pPr>
    </w:p>
    <w:p w14:paraId="4DEEB528" w14:textId="77777777" w:rsidR="00962B10" w:rsidRDefault="00962B10" w:rsidP="00A05201">
      <w:pPr>
        <w:pStyle w:val="FFAtextstyle"/>
        <w:spacing w:line="240" w:lineRule="auto"/>
        <w:ind w:left="0"/>
        <w:rPr>
          <w:color w:val="000000" w:themeColor="text1"/>
          <w:szCs w:val="28"/>
        </w:rPr>
      </w:pPr>
    </w:p>
    <w:p w14:paraId="59A89B18" w14:textId="77777777" w:rsidR="00962B10" w:rsidRDefault="00962B10" w:rsidP="00A05201">
      <w:pPr>
        <w:pStyle w:val="FFAtextstyle"/>
        <w:spacing w:line="240" w:lineRule="auto"/>
        <w:ind w:left="0"/>
        <w:rPr>
          <w:color w:val="000000" w:themeColor="text1"/>
          <w:szCs w:val="28"/>
        </w:rPr>
      </w:pPr>
    </w:p>
    <w:p w14:paraId="3452C036" w14:textId="77777777" w:rsidR="00962B10" w:rsidRPr="00891F97" w:rsidRDefault="00962B10" w:rsidP="00A05201">
      <w:pPr>
        <w:pStyle w:val="FFAtextstyle"/>
        <w:spacing w:line="240" w:lineRule="auto"/>
        <w:ind w:left="0"/>
        <w:rPr>
          <w:color w:val="000000" w:themeColor="text1"/>
          <w:szCs w:val="28"/>
        </w:rPr>
      </w:pPr>
    </w:p>
    <w:p w14:paraId="65A49EF2" w14:textId="77777777" w:rsidR="00EC425C" w:rsidRPr="00891F97" w:rsidRDefault="00EC425C" w:rsidP="00EC425C">
      <w:pPr>
        <w:rPr>
          <w:b/>
          <w:szCs w:val="28"/>
        </w:rPr>
      </w:pPr>
      <w:r w:rsidRPr="00891F97">
        <w:rPr>
          <w:b/>
          <w:szCs w:val="28"/>
        </w:rPr>
        <w:t>Priority actions for preventing infection</w:t>
      </w:r>
    </w:p>
    <w:p w14:paraId="7772A71E" w14:textId="77777777" w:rsidR="00EC425C" w:rsidRPr="00891F97" w:rsidRDefault="00EC425C" w:rsidP="00EC425C">
      <w:pPr>
        <w:rPr>
          <w:b/>
          <w:szCs w:val="28"/>
        </w:rPr>
      </w:pPr>
    </w:p>
    <w:p w14:paraId="048217BF" w14:textId="77777777" w:rsidR="00EC425C" w:rsidRPr="00891F97" w:rsidRDefault="00EC425C" w:rsidP="00EC425C">
      <w:pPr>
        <w:pStyle w:val="ListParagraph"/>
        <w:numPr>
          <w:ilvl w:val="0"/>
          <w:numId w:val="55"/>
        </w:numPr>
        <w:rPr>
          <w:i/>
          <w:szCs w:val="28"/>
        </w:rPr>
      </w:pPr>
      <w:r w:rsidRPr="00891F97">
        <w:rPr>
          <w:i/>
          <w:szCs w:val="28"/>
        </w:rPr>
        <w:t>Ensure universal access to insecticidal nets, provision of long-lasting insecticidal net to pregnant women and infants, preventive malaria treatment for pregnant women, periodic deworming for children and zinc supplementation for children with diarrhoea.</w:t>
      </w:r>
    </w:p>
    <w:p w14:paraId="0DD5B8F5" w14:textId="77777777" w:rsidR="00EC425C" w:rsidRPr="00891F97" w:rsidRDefault="00EC425C" w:rsidP="00A05201">
      <w:pPr>
        <w:pStyle w:val="FFAtextstyle"/>
        <w:spacing w:line="240" w:lineRule="auto"/>
        <w:ind w:left="0"/>
        <w:rPr>
          <w:color w:val="000000" w:themeColor="text1"/>
          <w:szCs w:val="28"/>
        </w:rPr>
      </w:pPr>
    </w:p>
    <w:p w14:paraId="5B2535D1" w14:textId="77777777" w:rsidR="00DD7123" w:rsidRPr="00891F97" w:rsidRDefault="00DD7123" w:rsidP="00283715">
      <w:pPr>
        <w:pStyle w:val="Nonnumberedheading"/>
        <w:rPr>
          <w:szCs w:val="28"/>
        </w:rPr>
      </w:pPr>
      <w:r w:rsidRPr="00891F97">
        <w:rPr>
          <w:szCs w:val="28"/>
        </w:rPr>
        <w:t>Reproductive health and family planning</w:t>
      </w:r>
    </w:p>
    <w:p w14:paraId="3D8E7036" w14:textId="77777777" w:rsidR="00DD7123" w:rsidRPr="00891F97" w:rsidRDefault="00DD7123" w:rsidP="00283715">
      <w:pPr>
        <w:rPr>
          <w:szCs w:val="28"/>
        </w:rPr>
      </w:pPr>
      <w:r w:rsidRPr="00891F97">
        <w:rPr>
          <w:szCs w:val="28"/>
        </w:rPr>
        <w:t xml:space="preserve">Access to sexual and reproductive health services, including family planning is critical for </w:t>
      </w:r>
      <w:r w:rsidR="00A96EF9" w:rsidRPr="00891F97">
        <w:rPr>
          <w:szCs w:val="28"/>
        </w:rPr>
        <w:t xml:space="preserve">all </w:t>
      </w:r>
      <w:r w:rsidRPr="00891F97">
        <w:rPr>
          <w:szCs w:val="28"/>
        </w:rPr>
        <w:t xml:space="preserve">women to be able to realize their reproductive rights. Such access is also important for the health and nutrition of mothers and their babies, and can play an important role in breaking the intergenerational cycle of malnutrition. </w:t>
      </w:r>
    </w:p>
    <w:p w14:paraId="1C73A6EE" w14:textId="77777777" w:rsidR="00DD7123" w:rsidRPr="00891F97" w:rsidRDefault="00DD7123" w:rsidP="00283715">
      <w:pPr>
        <w:rPr>
          <w:szCs w:val="28"/>
        </w:rPr>
      </w:pPr>
    </w:p>
    <w:p w14:paraId="1BD7ADBD" w14:textId="77777777" w:rsidR="005068C6" w:rsidRPr="00891F97" w:rsidRDefault="00DD7123" w:rsidP="00283715">
      <w:pPr>
        <w:rPr>
          <w:szCs w:val="28"/>
        </w:rPr>
      </w:pPr>
      <w:r w:rsidRPr="00891F97">
        <w:rPr>
          <w:szCs w:val="28"/>
        </w:rPr>
        <w:t>Adolescent pregnancy is associated with a higher risk of stillbirths, neonatal deaths, preterm birth and low birth weight.</w:t>
      </w:r>
      <w:r w:rsidRPr="00891F97">
        <w:rPr>
          <w:rStyle w:val="FootnoteReference"/>
          <w:color w:val="000000" w:themeColor="text1"/>
          <w:szCs w:val="28"/>
        </w:rPr>
        <w:footnoteReference w:id="23"/>
      </w:r>
      <w:r w:rsidRPr="00891F97">
        <w:rPr>
          <w:szCs w:val="28"/>
        </w:rPr>
        <w:t xml:space="preserve"> Women who have very closely spaced pregnancies</w:t>
      </w:r>
      <w:r w:rsidRPr="00891F97">
        <w:rPr>
          <w:rStyle w:val="FootnoteReference"/>
          <w:color w:val="000000" w:themeColor="text1"/>
          <w:szCs w:val="28"/>
        </w:rPr>
        <w:footnoteReference w:id="24"/>
      </w:r>
      <w:r w:rsidRPr="00891F97">
        <w:rPr>
          <w:szCs w:val="28"/>
        </w:rPr>
        <w:t xml:space="preserve"> are more likely to have maternal anaemia and preterm or low birth weight babies.</w:t>
      </w:r>
      <w:r w:rsidRPr="00891F97">
        <w:rPr>
          <w:rStyle w:val="FootnoteReference"/>
          <w:color w:val="000000" w:themeColor="text1"/>
          <w:szCs w:val="28"/>
        </w:rPr>
        <w:footnoteReference w:id="25"/>
      </w:r>
      <w:r w:rsidRPr="00891F97">
        <w:rPr>
          <w:szCs w:val="28"/>
        </w:rPr>
        <w:t xml:space="preserve"> Strategies to prevent adolescent pregnancy are, therefore, required</w:t>
      </w:r>
      <w:r w:rsidR="0092518C" w:rsidRPr="00891F97">
        <w:rPr>
          <w:szCs w:val="28"/>
        </w:rPr>
        <w:t xml:space="preserve"> </w:t>
      </w:r>
      <w:r w:rsidR="00B316D4" w:rsidRPr="00891F97">
        <w:rPr>
          <w:szCs w:val="28"/>
        </w:rPr>
        <w:t>through</w:t>
      </w:r>
      <w:r w:rsidR="0092518C" w:rsidRPr="00891F97">
        <w:rPr>
          <w:szCs w:val="28"/>
        </w:rPr>
        <w:t>, for example, preventi</w:t>
      </w:r>
      <w:r w:rsidR="00B316D4" w:rsidRPr="00891F97">
        <w:rPr>
          <w:szCs w:val="28"/>
        </w:rPr>
        <w:t>o</w:t>
      </w:r>
      <w:r w:rsidR="0092518C" w:rsidRPr="00891F97">
        <w:rPr>
          <w:szCs w:val="28"/>
        </w:rPr>
        <w:t>n</w:t>
      </w:r>
      <w:r w:rsidR="00B316D4" w:rsidRPr="00891F97">
        <w:rPr>
          <w:szCs w:val="28"/>
        </w:rPr>
        <w:t xml:space="preserve"> of</w:t>
      </w:r>
      <w:r w:rsidR="0092518C" w:rsidRPr="00891F97">
        <w:rPr>
          <w:szCs w:val="28"/>
        </w:rPr>
        <w:t xml:space="preserve"> child marriages </w:t>
      </w:r>
      <w:r w:rsidR="00B316D4" w:rsidRPr="00891F97">
        <w:rPr>
          <w:szCs w:val="28"/>
        </w:rPr>
        <w:t xml:space="preserve">by </w:t>
      </w:r>
      <w:r w:rsidR="0092518C" w:rsidRPr="00891F97">
        <w:rPr>
          <w:szCs w:val="28"/>
        </w:rPr>
        <w:t>changing local norms, values and legislati</w:t>
      </w:r>
      <w:r w:rsidR="00B316D4" w:rsidRPr="00891F97">
        <w:rPr>
          <w:szCs w:val="28"/>
        </w:rPr>
        <w:t>o</w:t>
      </w:r>
      <w:r w:rsidR="0092518C" w:rsidRPr="00891F97">
        <w:rPr>
          <w:szCs w:val="28"/>
        </w:rPr>
        <w:t>n</w:t>
      </w:r>
      <w:r w:rsidRPr="00891F97">
        <w:rPr>
          <w:szCs w:val="28"/>
        </w:rPr>
        <w:t>.</w:t>
      </w:r>
      <w:r w:rsidR="00B316D4" w:rsidRPr="00891F97">
        <w:rPr>
          <w:szCs w:val="28"/>
        </w:rPr>
        <w:t xml:space="preserve"> Measures to encourage pregnancy spacing are also needed.</w:t>
      </w:r>
      <w:r w:rsidR="009275AD" w:rsidRPr="00891F97">
        <w:rPr>
          <w:szCs w:val="28"/>
        </w:rPr>
        <w:t xml:space="preserve"> </w:t>
      </w:r>
      <w:r w:rsidRPr="00891F97">
        <w:rPr>
          <w:szCs w:val="28"/>
        </w:rPr>
        <w:t xml:space="preserve">A lack of access to sexual and reproductive rights is only one element of the challenge associated with the poor status of women and girls in society. </w:t>
      </w:r>
    </w:p>
    <w:p w14:paraId="3C30E4C2" w14:textId="77777777" w:rsidR="009A48EE" w:rsidRPr="00891F97" w:rsidRDefault="009A48EE" w:rsidP="00283715">
      <w:pPr>
        <w:rPr>
          <w:szCs w:val="28"/>
        </w:rPr>
      </w:pPr>
    </w:p>
    <w:p w14:paraId="3AC4A9B0" w14:textId="77777777" w:rsidR="007F6C42" w:rsidRPr="00891F97" w:rsidRDefault="007F6C42" w:rsidP="007F6C42">
      <w:pPr>
        <w:rPr>
          <w:b/>
          <w:szCs w:val="28"/>
        </w:rPr>
      </w:pPr>
      <w:r w:rsidRPr="00891F97">
        <w:rPr>
          <w:b/>
          <w:szCs w:val="28"/>
        </w:rPr>
        <w:t>Priority actions on reproductive health and family planning</w:t>
      </w:r>
    </w:p>
    <w:p w14:paraId="25AE9C28" w14:textId="77777777" w:rsidR="00CE7D1C" w:rsidRPr="00891F97" w:rsidRDefault="00CE7D1C" w:rsidP="007F6C42">
      <w:pPr>
        <w:rPr>
          <w:b/>
          <w:szCs w:val="28"/>
        </w:rPr>
      </w:pPr>
    </w:p>
    <w:p w14:paraId="36A96E7E" w14:textId="77777777" w:rsidR="007F6C42" w:rsidRPr="00891F97" w:rsidRDefault="007F6C42" w:rsidP="007F6C42">
      <w:pPr>
        <w:pStyle w:val="ListParagraph"/>
        <w:numPr>
          <w:ilvl w:val="0"/>
          <w:numId w:val="23"/>
        </w:numPr>
        <w:rPr>
          <w:i/>
          <w:szCs w:val="28"/>
        </w:rPr>
      </w:pPr>
      <w:r w:rsidRPr="00891F97">
        <w:rPr>
          <w:i/>
          <w:szCs w:val="28"/>
        </w:rPr>
        <w:t>Ensure access to sexual and reproductive health services for all women.</w:t>
      </w:r>
    </w:p>
    <w:p w14:paraId="1D00A7F3" w14:textId="77777777" w:rsidR="007F6C42" w:rsidRPr="00891F97" w:rsidRDefault="007F6C42" w:rsidP="007F6C42">
      <w:pPr>
        <w:pStyle w:val="ListParagraph"/>
        <w:numPr>
          <w:ilvl w:val="0"/>
          <w:numId w:val="23"/>
        </w:numPr>
        <w:rPr>
          <w:i/>
          <w:szCs w:val="28"/>
        </w:rPr>
      </w:pPr>
      <w:r w:rsidRPr="00891F97">
        <w:rPr>
          <w:i/>
          <w:szCs w:val="28"/>
        </w:rPr>
        <w:t>Enable services such as family planning to become more nutrition-sensitive. Measures to prevent adolescent pregnancy and to encourage pregnancy spacing are particularly important.</w:t>
      </w:r>
    </w:p>
    <w:p w14:paraId="3D37D664" w14:textId="77777777" w:rsidR="007F6C42" w:rsidRPr="00891F97" w:rsidRDefault="007F6C42" w:rsidP="00283715">
      <w:pPr>
        <w:rPr>
          <w:szCs w:val="28"/>
        </w:rPr>
      </w:pPr>
    </w:p>
    <w:p w14:paraId="22288E40" w14:textId="77777777" w:rsidR="005068C6" w:rsidRPr="00891F97" w:rsidRDefault="005068C6" w:rsidP="00A05201">
      <w:pPr>
        <w:pStyle w:val="Heading3"/>
        <w:rPr>
          <w:sz w:val="28"/>
          <w:szCs w:val="28"/>
        </w:rPr>
      </w:pPr>
      <w:bookmarkStart w:id="145" w:name="_Toc393308999"/>
      <w:r w:rsidRPr="00891F97">
        <w:rPr>
          <w:sz w:val="28"/>
          <w:szCs w:val="28"/>
        </w:rPr>
        <w:t>Breastfeeding</w:t>
      </w:r>
      <w:bookmarkEnd w:id="145"/>
    </w:p>
    <w:p w14:paraId="08E5F183" w14:textId="77777777" w:rsidR="009828EF" w:rsidRPr="00397A68" w:rsidRDefault="009828EF" w:rsidP="00872790">
      <w:pPr>
        <w:rPr>
          <w:szCs w:val="28"/>
        </w:rPr>
      </w:pPr>
    </w:p>
    <w:p w14:paraId="786EF445" w14:textId="77777777" w:rsidR="000C1B9E" w:rsidRPr="00397A68" w:rsidRDefault="005068C6" w:rsidP="00CC48CF">
      <w:pPr>
        <w:pStyle w:val="Header"/>
        <w:numPr>
          <w:ilvl w:val="0"/>
          <w:numId w:val="0"/>
        </w:numPr>
        <w:rPr>
          <w:szCs w:val="28"/>
        </w:rPr>
      </w:pPr>
      <w:r w:rsidRPr="00397A68">
        <w:rPr>
          <w:szCs w:val="28"/>
        </w:rPr>
        <w:t xml:space="preserve">Breastfeeding ensures </w:t>
      </w:r>
      <w:r w:rsidR="00BA64E5" w:rsidRPr="00397A68">
        <w:rPr>
          <w:szCs w:val="28"/>
        </w:rPr>
        <w:t>nutrition that</w:t>
      </w:r>
      <w:r w:rsidRPr="00397A68">
        <w:rPr>
          <w:szCs w:val="28"/>
        </w:rPr>
        <w:t xml:space="preserve"> is adequate in quantity and quality, affordable, acceptable, appropriate and readily available from local sources on a continuing basis. WHO </w:t>
      </w:r>
      <w:r w:rsidR="000474C1" w:rsidRPr="00397A68">
        <w:rPr>
          <w:szCs w:val="28"/>
        </w:rPr>
        <w:t xml:space="preserve">specifically </w:t>
      </w:r>
      <w:r w:rsidRPr="00397A68">
        <w:rPr>
          <w:szCs w:val="28"/>
        </w:rPr>
        <w:lastRenderedPageBreak/>
        <w:t>recommends</w:t>
      </w:r>
      <w:r w:rsidR="000474C1">
        <w:rPr>
          <w:szCs w:val="28"/>
        </w:rPr>
        <w:t xml:space="preserve"> </w:t>
      </w:r>
      <w:r w:rsidRPr="00397A68">
        <w:rPr>
          <w:szCs w:val="28"/>
        </w:rPr>
        <w:t xml:space="preserve">early initiation of breastfeeding and exclusive breastfeeding for the first six months of life, followed by nutritionally adequate and safe complementary feeding while breastfeeding continues for up to two years of age or </w:t>
      </w:r>
      <w:proofErr w:type="gramStart"/>
      <w:r w:rsidRPr="00397A68">
        <w:rPr>
          <w:szCs w:val="28"/>
        </w:rPr>
        <w:t>beyond.</w:t>
      </w:r>
      <w:proofErr w:type="gramEnd"/>
      <w:r w:rsidRPr="00397A68">
        <w:rPr>
          <w:szCs w:val="28"/>
        </w:rPr>
        <w:t xml:space="preserve"> </w:t>
      </w:r>
    </w:p>
    <w:p w14:paraId="539DF86C" w14:textId="77777777" w:rsidR="000C1B9E" w:rsidRPr="00397A68" w:rsidRDefault="000C1B9E" w:rsidP="00A05201">
      <w:pPr>
        <w:pStyle w:val="ListParagraph"/>
        <w:ind w:left="0"/>
        <w:rPr>
          <w:szCs w:val="28"/>
        </w:rPr>
      </w:pPr>
    </w:p>
    <w:p w14:paraId="6E501CBA" w14:textId="77777777" w:rsidR="005068C6" w:rsidRPr="00891F97" w:rsidRDefault="005068C6" w:rsidP="00A05201">
      <w:pPr>
        <w:pStyle w:val="Header"/>
        <w:numPr>
          <w:ilvl w:val="0"/>
          <w:numId w:val="0"/>
        </w:numPr>
        <w:rPr>
          <w:szCs w:val="28"/>
        </w:rPr>
      </w:pPr>
      <w:r w:rsidRPr="000474C1">
        <w:rPr>
          <w:szCs w:val="28"/>
          <w:lang w:eastAsia="en-GB"/>
        </w:rPr>
        <w:t xml:space="preserve">A number of key global instruments are available to help Member States to protect, promote and support </w:t>
      </w:r>
      <w:r w:rsidRPr="00891F97">
        <w:rPr>
          <w:szCs w:val="28"/>
          <w:lang w:eastAsia="en-GB"/>
        </w:rPr>
        <w:t xml:space="preserve">breastfeeding. These include the </w:t>
      </w:r>
      <w:r w:rsidRPr="00891F97">
        <w:rPr>
          <w:szCs w:val="28"/>
        </w:rPr>
        <w:t>International Code of Marketing of Breast-milk Substitutes and subsequent relevant World Health Assembly Resolutions (referred to as the Code).</w:t>
      </w:r>
    </w:p>
    <w:p w14:paraId="126AEF14" w14:textId="77777777" w:rsidR="00D11B9B" w:rsidRPr="00891F97" w:rsidRDefault="00D11B9B" w:rsidP="00A05201">
      <w:pPr>
        <w:pStyle w:val="Header"/>
        <w:numPr>
          <w:ilvl w:val="0"/>
          <w:numId w:val="0"/>
        </w:numPr>
        <w:rPr>
          <w:szCs w:val="28"/>
        </w:rPr>
      </w:pPr>
    </w:p>
    <w:p w14:paraId="2B628E23" w14:textId="77777777" w:rsidR="006B2FA6" w:rsidRPr="00891F97" w:rsidRDefault="006B2FA6" w:rsidP="006B2FA6">
      <w:pPr>
        <w:rPr>
          <w:b/>
          <w:szCs w:val="28"/>
        </w:rPr>
      </w:pPr>
      <w:r w:rsidRPr="00891F97">
        <w:rPr>
          <w:b/>
          <w:szCs w:val="28"/>
        </w:rPr>
        <w:t>Priority actions on breastfeeding</w:t>
      </w:r>
    </w:p>
    <w:p w14:paraId="7EF38D35" w14:textId="77777777" w:rsidR="006B2FA6" w:rsidRPr="00891F97" w:rsidRDefault="006B2FA6" w:rsidP="006B2FA6">
      <w:pPr>
        <w:rPr>
          <w:b/>
          <w:szCs w:val="28"/>
        </w:rPr>
      </w:pPr>
    </w:p>
    <w:p w14:paraId="607D28CE" w14:textId="77777777" w:rsidR="006B2FA6" w:rsidRPr="00891F97" w:rsidRDefault="006B2FA6" w:rsidP="006B2FA6">
      <w:pPr>
        <w:pStyle w:val="ListParagraph"/>
        <w:numPr>
          <w:ilvl w:val="0"/>
          <w:numId w:val="22"/>
        </w:numPr>
        <w:rPr>
          <w:i/>
          <w:szCs w:val="28"/>
        </w:rPr>
      </w:pPr>
      <w:r w:rsidRPr="00891F97">
        <w:rPr>
          <w:i/>
          <w:szCs w:val="28"/>
        </w:rPr>
        <w:t>Implement the Global Strategy on Infant and Young Child Feeding, the Comprehensive Implementation Plan on Maternal Infant and Young Child Nutrition.</w:t>
      </w:r>
    </w:p>
    <w:p w14:paraId="3C935F19" w14:textId="77777777" w:rsidR="006B2FA6" w:rsidRPr="00891F97" w:rsidRDefault="006B2FA6" w:rsidP="00283715">
      <w:pPr>
        <w:pStyle w:val="ListParagraph"/>
        <w:numPr>
          <w:ilvl w:val="0"/>
          <w:numId w:val="22"/>
        </w:numPr>
        <w:rPr>
          <w:i/>
          <w:szCs w:val="28"/>
        </w:rPr>
      </w:pPr>
      <w:r w:rsidRPr="00891F97">
        <w:rPr>
          <w:i/>
          <w:szCs w:val="28"/>
        </w:rPr>
        <w:t xml:space="preserve">Implement measures to regulate marketing of </w:t>
      </w:r>
      <w:proofErr w:type="spellStart"/>
      <w:r w:rsidRPr="00891F97">
        <w:rPr>
          <w:i/>
          <w:szCs w:val="28"/>
        </w:rPr>
        <w:t>breastmilk</w:t>
      </w:r>
      <w:proofErr w:type="spellEnd"/>
      <w:r w:rsidRPr="00891F97">
        <w:rPr>
          <w:i/>
          <w:szCs w:val="28"/>
        </w:rPr>
        <w:t xml:space="preserve"> substitutes and to end inappropriate promotion of foods for infants and young children.</w:t>
      </w:r>
    </w:p>
    <w:p w14:paraId="7CB40A03" w14:textId="77777777" w:rsidR="00A05201" w:rsidRPr="00891F97" w:rsidRDefault="006B2FA6" w:rsidP="00891F97">
      <w:pPr>
        <w:pStyle w:val="ListParagraph"/>
        <w:numPr>
          <w:ilvl w:val="0"/>
          <w:numId w:val="22"/>
        </w:numPr>
        <w:rPr>
          <w:szCs w:val="28"/>
        </w:rPr>
      </w:pPr>
      <w:r w:rsidRPr="00891F97">
        <w:rPr>
          <w:i/>
          <w:szCs w:val="28"/>
        </w:rPr>
        <w:t>Implement policies and practices to improve maternity protection.</w:t>
      </w:r>
      <w:bookmarkStart w:id="146" w:name="_Ref267154435"/>
      <w:bookmarkStart w:id="147" w:name="_Toc393309000"/>
    </w:p>
    <w:p w14:paraId="21F0FD51" w14:textId="77777777" w:rsidR="00202BAE" w:rsidRPr="00891F97" w:rsidRDefault="0003165D" w:rsidP="00A05201">
      <w:pPr>
        <w:pStyle w:val="Heading3"/>
        <w:rPr>
          <w:sz w:val="28"/>
          <w:szCs w:val="28"/>
        </w:rPr>
      </w:pPr>
      <w:r>
        <w:rPr>
          <w:sz w:val="28"/>
          <w:szCs w:val="28"/>
        </w:rPr>
        <w:t>Nutrition education for b</w:t>
      </w:r>
      <w:r w:rsidR="0062633E" w:rsidRPr="00891F97">
        <w:rPr>
          <w:sz w:val="28"/>
          <w:szCs w:val="28"/>
        </w:rPr>
        <w:t>ehaviour change</w:t>
      </w:r>
      <w:bookmarkEnd w:id="146"/>
      <w:bookmarkEnd w:id="147"/>
    </w:p>
    <w:p w14:paraId="3532D961" w14:textId="77777777" w:rsidR="009828EF" w:rsidRPr="00397A68" w:rsidRDefault="009828EF" w:rsidP="00872790">
      <w:pPr>
        <w:rPr>
          <w:szCs w:val="28"/>
        </w:rPr>
      </w:pPr>
    </w:p>
    <w:p w14:paraId="7ACA269E" w14:textId="77777777" w:rsidR="00787781" w:rsidRPr="00891F97" w:rsidRDefault="00E2395D" w:rsidP="00A05201">
      <w:pPr>
        <w:autoSpaceDE w:val="0"/>
        <w:autoSpaceDN w:val="0"/>
        <w:rPr>
          <w:szCs w:val="28"/>
        </w:rPr>
      </w:pPr>
      <w:r w:rsidRPr="00397A68">
        <w:rPr>
          <w:szCs w:val="28"/>
        </w:rPr>
        <w:t>While making systems more nutrition-enhancing so that food is available, accessible, diverse and nutritious is</w:t>
      </w:r>
      <w:r w:rsidR="000B18B2" w:rsidRPr="00397A68">
        <w:rPr>
          <w:szCs w:val="28"/>
        </w:rPr>
        <w:t xml:space="preserve"> absolutely</w:t>
      </w:r>
      <w:r w:rsidRPr="00397A68">
        <w:rPr>
          <w:szCs w:val="28"/>
        </w:rPr>
        <w:t xml:space="preserve"> key, strategies to promote behaviour change are also important. </w:t>
      </w:r>
      <w:r w:rsidR="00EE6ABA" w:rsidRPr="00397A68">
        <w:rPr>
          <w:color w:val="000000" w:themeColor="text1"/>
          <w:szCs w:val="28"/>
        </w:rPr>
        <w:t>Nutrition education and information are important elements for empowering consumers to make healthy dietary choices. Behaviour change interventions can help improve infant feeding, care and hygiene practices. There is also a role for behaviour change interventions to reduce food waste and contribute to the sustainable use of resources.</w:t>
      </w:r>
      <w:r w:rsidR="00C5429C" w:rsidRPr="00397A68">
        <w:rPr>
          <w:color w:val="000000" w:themeColor="text1"/>
          <w:szCs w:val="28"/>
        </w:rPr>
        <w:t xml:space="preserve"> </w:t>
      </w:r>
      <w:r w:rsidR="00C5429C" w:rsidRPr="00397A68">
        <w:rPr>
          <w:szCs w:val="28"/>
        </w:rPr>
        <w:t xml:space="preserve">Governments, international organizations, the private sector and civil society </w:t>
      </w:r>
      <w:r w:rsidR="00787781" w:rsidRPr="000474C1">
        <w:rPr>
          <w:szCs w:val="28"/>
        </w:rPr>
        <w:t xml:space="preserve">should not only </w:t>
      </w:r>
      <w:r w:rsidR="00C5429C" w:rsidRPr="000474C1">
        <w:rPr>
          <w:szCs w:val="28"/>
        </w:rPr>
        <w:t>help consumers make healthier decisions, reduce waste and</w:t>
      </w:r>
      <w:r w:rsidR="00C5429C" w:rsidRPr="00891F97">
        <w:rPr>
          <w:szCs w:val="28"/>
        </w:rPr>
        <w:t xml:space="preserve"> contribute to the sustainable use of resources,</w:t>
      </w:r>
      <w:r w:rsidR="00787781" w:rsidRPr="00891F97">
        <w:rPr>
          <w:szCs w:val="28"/>
        </w:rPr>
        <w:t xml:space="preserve"> but</w:t>
      </w:r>
      <w:r w:rsidR="004B4296" w:rsidRPr="00891F97">
        <w:rPr>
          <w:szCs w:val="28"/>
        </w:rPr>
        <w:t>,</w:t>
      </w:r>
      <w:r w:rsidR="00787781" w:rsidRPr="00891F97">
        <w:rPr>
          <w:szCs w:val="28"/>
        </w:rPr>
        <w:t xml:space="preserve"> as they themselves are also actors in the food system</w:t>
      </w:r>
      <w:r w:rsidR="004B4296" w:rsidRPr="00891F97">
        <w:rPr>
          <w:szCs w:val="28"/>
        </w:rPr>
        <w:t>,</w:t>
      </w:r>
      <w:r w:rsidR="00787781" w:rsidRPr="00891F97">
        <w:rPr>
          <w:szCs w:val="28"/>
        </w:rPr>
        <w:t xml:space="preserve"> they also need to</w:t>
      </w:r>
      <w:r w:rsidR="004B4296" w:rsidRPr="00891F97">
        <w:rPr>
          <w:szCs w:val="28"/>
        </w:rPr>
        <w:t xml:space="preserve"> lead by example and</w:t>
      </w:r>
      <w:r w:rsidR="00787781" w:rsidRPr="00891F97">
        <w:rPr>
          <w:szCs w:val="28"/>
        </w:rPr>
        <w:t xml:space="preserve"> make substantial behaviour changes for better nutrition outcomes.</w:t>
      </w:r>
    </w:p>
    <w:p w14:paraId="38386712" w14:textId="77777777" w:rsidR="00D47139" w:rsidRPr="00891F97" w:rsidRDefault="00D47139" w:rsidP="00A05201">
      <w:pPr>
        <w:autoSpaceDE w:val="0"/>
        <w:autoSpaceDN w:val="0"/>
        <w:rPr>
          <w:rFonts w:eastAsiaTheme="minorHAnsi"/>
          <w:color w:val="000000"/>
          <w:szCs w:val="28"/>
        </w:rPr>
      </w:pPr>
    </w:p>
    <w:p w14:paraId="66D6F820" w14:textId="77777777" w:rsidR="005B2CC2" w:rsidRPr="00891F97" w:rsidRDefault="005B2CC2" w:rsidP="005B2CC2">
      <w:pPr>
        <w:autoSpaceDE w:val="0"/>
        <w:autoSpaceDN w:val="0"/>
        <w:rPr>
          <w:rFonts w:eastAsiaTheme="minorHAnsi"/>
          <w:color w:val="000000"/>
          <w:szCs w:val="28"/>
        </w:rPr>
      </w:pPr>
      <w:r w:rsidRPr="00891F97">
        <w:rPr>
          <w:rFonts w:eastAsiaTheme="minorHAnsi"/>
          <w:color w:val="000000"/>
          <w:szCs w:val="28"/>
        </w:rPr>
        <w:t>Dietary guidelines provide recommendations about the right amounts and combinations of foods in the form of simple dietary advice for the public and to assist in developing popular communication materials to ensure that the guidelines are used effectively. In addition to their role in education, national dietary guidelines should guide trade, agricultural</w:t>
      </w:r>
      <w:r w:rsidR="00591228" w:rsidRPr="00891F97">
        <w:rPr>
          <w:rFonts w:eastAsiaTheme="minorHAnsi"/>
          <w:color w:val="000000"/>
          <w:szCs w:val="28"/>
        </w:rPr>
        <w:t xml:space="preserve">, </w:t>
      </w:r>
      <w:r w:rsidRPr="00891F97">
        <w:rPr>
          <w:rFonts w:eastAsiaTheme="minorHAnsi"/>
          <w:color w:val="000000"/>
          <w:szCs w:val="28"/>
        </w:rPr>
        <w:t xml:space="preserve">food security </w:t>
      </w:r>
      <w:r w:rsidR="00591228" w:rsidRPr="00891F97">
        <w:rPr>
          <w:rFonts w:eastAsiaTheme="minorHAnsi"/>
          <w:color w:val="000000"/>
          <w:szCs w:val="28"/>
        </w:rPr>
        <w:t xml:space="preserve">and environmental </w:t>
      </w:r>
      <w:r w:rsidRPr="00891F97">
        <w:rPr>
          <w:rFonts w:eastAsiaTheme="minorHAnsi"/>
          <w:color w:val="000000"/>
          <w:szCs w:val="28"/>
        </w:rPr>
        <w:t xml:space="preserve">policies, besides setting dietary standards in institutional settings such as schools, kindergartens, workplaces and other institutional settings where meals are regularly provided. </w:t>
      </w:r>
    </w:p>
    <w:p w14:paraId="5FF9D49E" w14:textId="77777777" w:rsidR="00877B91" w:rsidRPr="00891F97" w:rsidRDefault="00877B91" w:rsidP="00A05201">
      <w:pPr>
        <w:tabs>
          <w:tab w:val="left" w:pos="426"/>
        </w:tabs>
        <w:rPr>
          <w:szCs w:val="28"/>
        </w:rPr>
      </w:pPr>
    </w:p>
    <w:p w14:paraId="0E5E87F2" w14:textId="77777777" w:rsidR="005B2CC2" w:rsidRPr="00891F97" w:rsidRDefault="005B2CC2" w:rsidP="005B2CC2">
      <w:pPr>
        <w:rPr>
          <w:rFonts w:eastAsiaTheme="minorHAnsi"/>
          <w:szCs w:val="28"/>
        </w:rPr>
      </w:pPr>
      <w:r w:rsidRPr="00891F97">
        <w:rPr>
          <w:rFonts w:eastAsiaTheme="minorHAnsi"/>
          <w:szCs w:val="28"/>
        </w:rPr>
        <w:t xml:space="preserve">Schools </w:t>
      </w:r>
      <w:r w:rsidR="00AF6880" w:rsidRPr="00891F97">
        <w:rPr>
          <w:rFonts w:eastAsiaTheme="minorHAnsi"/>
          <w:szCs w:val="28"/>
        </w:rPr>
        <w:t>are an excellent setting for</w:t>
      </w:r>
      <w:r w:rsidRPr="00891F97">
        <w:rPr>
          <w:rFonts w:eastAsiaTheme="minorHAnsi"/>
          <w:szCs w:val="28"/>
        </w:rPr>
        <w:t xml:space="preserve"> </w:t>
      </w:r>
      <w:r w:rsidR="00AF6880" w:rsidRPr="00891F97">
        <w:rPr>
          <w:rFonts w:eastAsiaTheme="minorHAnsi"/>
          <w:szCs w:val="28"/>
        </w:rPr>
        <w:t xml:space="preserve">promoting </w:t>
      </w:r>
      <w:r w:rsidRPr="00891F97">
        <w:rPr>
          <w:rFonts w:eastAsiaTheme="minorHAnsi"/>
          <w:szCs w:val="28"/>
        </w:rPr>
        <w:t xml:space="preserve">healthy eating as schoolchildren are at a critical age in forming good dietary habits. </w:t>
      </w:r>
      <w:r w:rsidRPr="00891F97">
        <w:rPr>
          <w:color w:val="000000" w:themeColor="text1"/>
          <w:szCs w:val="28"/>
        </w:rPr>
        <w:t>Incorporati</w:t>
      </w:r>
      <w:r w:rsidR="00AF6880" w:rsidRPr="00891F97">
        <w:rPr>
          <w:color w:val="000000" w:themeColor="text1"/>
          <w:szCs w:val="28"/>
        </w:rPr>
        <w:t>o</w:t>
      </w:r>
      <w:r w:rsidRPr="00891F97">
        <w:rPr>
          <w:color w:val="000000" w:themeColor="text1"/>
          <w:szCs w:val="28"/>
        </w:rPr>
        <w:t>n</w:t>
      </w:r>
      <w:r w:rsidR="00AF6880" w:rsidRPr="00891F97">
        <w:rPr>
          <w:color w:val="000000" w:themeColor="text1"/>
          <w:szCs w:val="28"/>
        </w:rPr>
        <w:t xml:space="preserve"> </w:t>
      </w:r>
      <w:r w:rsidRPr="00891F97">
        <w:rPr>
          <w:color w:val="000000" w:themeColor="text1"/>
          <w:szCs w:val="28"/>
        </w:rPr>
        <w:t>of food and nutrition knowledge and skills into primary and secondary schooling is recommended</w:t>
      </w:r>
      <w:r w:rsidRPr="00891F97">
        <w:rPr>
          <w:rFonts w:eastAsiaTheme="minorHAnsi"/>
          <w:szCs w:val="28"/>
        </w:rPr>
        <w:t xml:space="preserve">. </w:t>
      </w:r>
    </w:p>
    <w:p w14:paraId="5B91FA85" w14:textId="77777777" w:rsidR="003F4AAF" w:rsidRPr="00891F97" w:rsidRDefault="003F4AAF" w:rsidP="00283715">
      <w:pPr>
        <w:rPr>
          <w:rFonts w:eastAsiaTheme="minorHAnsi"/>
          <w:color w:val="000000"/>
          <w:szCs w:val="28"/>
        </w:rPr>
      </w:pPr>
    </w:p>
    <w:p w14:paraId="0A44B595" w14:textId="77777777" w:rsidR="005B2CC2" w:rsidRPr="00891F97" w:rsidRDefault="005B2CC2" w:rsidP="005B2CC2">
      <w:pPr>
        <w:autoSpaceDE w:val="0"/>
        <w:autoSpaceDN w:val="0"/>
        <w:rPr>
          <w:rFonts w:eastAsiaTheme="minorHAnsi"/>
          <w:color w:val="000000"/>
          <w:szCs w:val="28"/>
        </w:rPr>
      </w:pPr>
      <w:r w:rsidRPr="00891F97">
        <w:rPr>
          <w:rFonts w:eastAsiaTheme="minorHAnsi"/>
          <w:color w:val="000000"/>
          <w:szCs w:val="28"/>
        </w:rPr>
        <w:t xml:space="preserve">Nutrition information given to farming households can inform better decisions about food grown and how to grow them. Household food gardens in both rural and urban areas can be a vital complement to commercial food production with great potential for improving household food consumption. Health, agriculture and education ministries should coordinate their advice </w:t>
      </w:r>
      <w:r w:rsidRPr="00891F97">
        <w:rPr>
          <w:rFonts w:eastAsiaTheme="minorHAnsi"/>
          <w:color w:val="000000"/>
          <w:szCs w:val="28"/>
        </w:rPr>
        <w:lastRenderedPageBreak/>
        <w:t>so that farming communities make healthier food produce available, e.g.</w:t>
      </w:r>
      <w:r w:rsidR="00200DFA" w:rsidRPr="00891F97">
        <w:rPr>
          <w:rFonts w:eastAsiaTheme="minorHAnsi"/>
          <w:color w:val="000000"/>
          <w:szCs w:val="28"/>
        </w:rPr>
        <w:t>,</w:t>
      </w:r>
      <w:r w:rsidRPr="00891F97">
        <w:rPr>
          <w:rFonts w:eastAsiaTheme="minorHAnsi"/>
          <w:color w:val="000000"/>
          <w:szCs w:val="28"/>
        </w:rPr>
        <w:t xml:space="preserve"> by procuring food from small farmer cooperatives for dietary diverse school feeding programmes. </w:t>
      </w:r>
    </w:p>
    <w:p w14:paraId="08F6D2E0" w14:textId="77777777" w:rsidR="00387138" w:rsidRPr="00891F97" w:rsidRDefault="00387138" w:rsidP="00A05201">
      <w:pPr>
        <w:autoSpaceDE w:val="0"/>
        <w:autoSpaceDN w:val="0"/>
        <w:rPr>
          <w:rFonts w:eastAsiaTheme="minorHAnsi"/>
          <w:color w:val="000000"/>
          <w:szCs w:val="28"/>
        </w:rPr>
      </w:pPr>
    </w:p>
    <w:p w14:paraId="00048244" w14:textId="77777777" w:rsidR="003E3DB2" w:rsidRPr="00891F97" w:rsidRDefault="003E3DB2" w:rsidP="00877B91">
      <w:pPr>
        <w:autoSpaceDE w:val="0"/>
        <w:autoSpaceDN w:val="0"/>
        <w:rPr>
          <w:rFonts w:eastAsiaTheme="minorHAnsi"/>
          <w:color w:val="000000"/>
          <w:szCs w:val="28"/>
        </w:rPr>
      </w:pPr>
      <w:r w:rsidRPr="00891F97">
        <w:rPr>
          <w:rFonts w:eastAsiaTheme="minorHAnsi"/>
          <w:color w:val="000000"/>
          <w:szCs w:val="28"/>
        </w:rPr>
        <w:t>The role of health services in delivering nutrition education needs to be enhanced. Dietary counselling should be integrated into primary healthcare services. Essential prerequisites for this approach include a functioning health system and the inclusion of nutrition and nutrition counselling techniques in the training curricula of health workers</w:t>
      </w:r>
      <w:r w:rsidR="008B5C2B" w:rsidRPr="00891F97">
        <w:rPr>
          <w:rFonts w:eastAsiaTheme="minorHAnsi"/>
          <w:color w:val="000000"/>
          <w:szCs w:val="28"/>
        </w:rPr>
        <w:t>.</w:t>
      </w:r>
    </w:p>
    <w:p w14:paraId="48062898" w14:textId="77777777" w:rsidR="003E3DB2" w:rsidRPr="00891F97" w:rsidRDefault="003E3DB2" w:rsidP="00877B91">
      <w:pPr>
        <w:autoSpaceDE w:val="0"/>
        <w:autoSpaceDN w:val="0"/>
        <w:rPr>
          <w:rFonts w:eastAsiaTheme="minorHAnsi"/>
          <w:color w:val="000000"/>
          <w:szCs w:val="28"/>
        </w:rPr>
      </w:pPr>
    </w:p>
    <w:p w14:paraId="2F502A69" w14:textId="77777777" w:rsidR="00835DBD" w:rsidRPr="00891F97" w:rsidRDefault="00C504BA" w:rsidP="00A05201">
      <w:pPr>
        <w:autoSpaceDE w:val="0"/>
        <w:autoSpaceDN w:val="0"/>
        <w:rPr>
          <w:rFonts w:eastAsiaTheme="minorHAnsi"/>
          <w:color w:val="000000"/>
          <w:szCs w:val="28"/>
        </w:rPr>
      </w:pPr>
      <w:r w:rsidRPr="00891F97">
        <w:rPr>
          <w:rFonts w:eastAsiaTheme="minorHAnsi"/>
          <w:color w:val="000000"/>
          <w:szCs w:val="28"/>
        </w:rPr>
        <w:t xml:space="preserve">People need clear and accurate information to be able to make healthy choices. Nutrition labelling, and strict oversight of nutrient and health claims, is essential to enable informed choice. </w:t>
      </w:r>
      <w:r w:rsidRPr="00891F97">
        <w:rPr>
          <w:color w:val="000000" w:themeColor="text1"/>
          <w:szCs w:val="28"/>
        </w:rPr>
        <w:t>The evidence suggests that simple, front-of-pack or point-of-purchase labels on packaged foods, or in grocery stores, vending machines, eating places, including menu labelling to support healthier options, can be beneficial.</w:t>
      </w:r>
    </w:p>
    <w:p w14:paraId="3177C1A8" w14:textId="77777777" w:rsidR="003F4AAF" w:rsidRPr="00891F97" w:rsidRDefault="003F4AAF" w:rsidP="00A05201">
      <w:pPr>
        <w:autoSpaceDE w:val="0"/>
        <w:autoSpaceDN w:val="0"/>
        <w:rPr>
          <w:rFonts w:eastAsiaTheme="minorHAnsi"/>
          <w:color w:val="000000"/>
          <w:szCs w:val="28"/>
        </w:rPr>
      </w:pPr>
    </w:p>
    <w:p w14:paraId="5A4D16C2" w14:textId="77777777" w:rsidR="00877B91" w:rsidRPr="00397A68" w:rsidRDefault="00877B91" w:rsidP="00877B91">
      <w:pPr>
        <w:tabs>
          <w:tab w:val="left" w:pos="426"/>
        </w:tabs>
        <w:rPr>
          <w:szCs w:val="28"/>
        </w:rPr>
      </w:pPr>
      <w:r w:rsidRPr="00891F97">
        <w:rPr>
          <w:szCs w:val="28"/>
        </w:rPr>
        <w:t>Nutrient profiling ha</w:t>
      </w:r>
      <w:r w:rsidR="00200DFA" w:rsidRPr="00891F97">
        <w:rPr>
          <w:szCs w:val="28"/>
        </w:rPr>
        <w:t>s</w:t>
      </w:r>
      <w:r w:rsidRPr="00891F97">
        <w:rPr>
          <w:szCs w:val="28"/>
        </w:rPr>
        <w:t xml:space="preserve"> been used as a tool to qualify the nutritional value of individual foods and help consumers make healthy choices, as well as governments design schemes to control food marketing and label food products.</w:t>
      </w:r>
    </w:p>
    <w:p w14:paraId="5A6EEA50" w14:textId="77777777" w:rsidR="00AC39FA" w:rsidRPr="00397A68" w:rsidRDefault="00AC39FA" w:rsidP="00A05201">
      <w:pPr>
        <w:autoSpaceDE w:val="0"/>
        <w:autoSpaceDN w:val="0"/>
        <w:rPr>
          <w:rFonts w:eastAsiaTheme="minorHAnsi"/>
          <w:color w:val="000000"/>
          <w:szCs w:val="28"/>
        </w:rPr>
      </w:pPr>
    </w:p>
    <w:p w14:paraId="6C1FF718" w14:textId="77777777" w:rsidR="004943F6" w:rsidRPr="00397A68" w:rsidRDefault="004943F6" w:rsidP="004943F6">
      <w:pPr>
        <w:rPr>
          <w:rFonts w:eastAsiaTheme="minorHAnsi"/>
          <w:color w:val="000000"/>
          <w:szCs w:val="28"/>
        </w:rPr>
      </w:pPr>
      <w:r w:rsidRPr="00397A68">
        <w:rPr>
          <w:szCs w:val="28"/>
        </w:rPr>
        <w:t>Promoting behaviour change through nutrition education and information campaigns within a supportive environment that also addresses household sanitation and appropriate complementary foods has proved effective.</w:t>
      </w:r>
      <w:r w:rsidRPr="00397A68">
        <w:rPr>
          <w:rStyle w:val="FootnoteReference"/>
          <w:szCs w:val="28"/>
        </w:rPr>
        <w:footnoteReference w:id="26"/>
      </w:r>
      <w:r w:rsidRPr="00397A68">
        <w:rPr>
          <w:szCs w:val="28"/>
        </w:rPr>
        <w:t xml:space="preserve"> Even in locations where </w:t>
      </w:r>
      <w:proofErr w:type="spellStart"/>
      <w:r w:rsidRPr="00397A68">
        <w:rPr>
          <w:szCs w:val="28"/>
        </w:rPr>
        <w:t>undernutrition</w:t>
      </w:r>
      <w:proofErr w:type="spellEnd"/>
      <w:r w:rsidRPr="00397A68">
        <w:rPr>
          <w:szCs w:val="28"/>
        </w:rPr>
        <w:t xml:space="preserve"> and micronutrient deficiencies persist as the primary problems, a forward-looking approach that can prevent a rise in overweight and obesity is necessary, especially in the long run. </w:t>
      </w:r>
    </w:p>
    <w:p w14:paraId="21575379" w14:textId="77777777" w:rsidR="004943F6" w:rsidRPr="00397A68" w:rsidRDefault="004943F6" w:rsidP="004943F6">
      <w:pPr>
        <w:rPr>
          <w:rFonts w:eastAsiaTheme="minorHAnsi"/>
          <w:color w:val="000000"/>
          <w:szCs w:val="28"/>
        </w:rPr>
      </w:pPr>
    </w:p>
    <w:p w14:paraId="2E2A1742" w14:textId="77777777" w:rsidR="004943F6" w:rsidRPr="00891F97" w:rsidRDefault="004943F6" w:rsidP="004943F6">
      <w:pPr>
        <w:rPr>
          <w:rFonts w:eastAsiaTheme="minorHAnsi"/>
          <w:color w:val="000000"/>
          <w:szCs w:val="28"/>
        </w:rPr>
      </w:pPr>
      <w:r w:rsidRPr="00397A68">
        <w:rPr>
          <w:rFonts w:eastAsiaTheme="minorHAnsi"/>
          <w:color w:val="000000"/>
          <w:szCs w:val="28"/>
        </w:rPr>
        <w:t>Nutrition education and promotion, face-to-face backed up by innova</w:t>
      </w:r>
      <w:r w:rsidRPr="000474C1">
        <w:rPr>
          <w:rFonts w:eastAsiaTheme="minorHAnsi"/>
          <w:color w:val="000000"/>
          <w:szCs w:val="28"/>
        </w:rPr>
        <w:t xml:space="preserve">tive communication approaches, including mass media, for adolescent girls and women, </w:t>
      </w:r>
      <w:r w:rsidR="004F2204" w:rsidRPr="000474C1">
        <w:rPr>
          <w:rFonts w:eastAsiaTheme="minorHAnsi"/>
          <w:color w:val="000000"/>
          <w:szCs w:val="28"/>
        </w:rPr>
        <w:t xml:space="preserve">not only </w:t>
      </w:r>
      <w:r w:rsidRPr="000474C1">
        <w:rPr>
          <w:rFonts w:eastAsiaTheme="minorHAnsi"/>
          <w:color w:val="000000"/>
          <w:szCs w:val="28"/>
        </w:rPr>
        <w:t>mothers</w:t>
      </w:r>
      <w:r w:rsidR="004F2204" w:rsidRPr="000474C1">
        <w:rPr>
          <w:rFonts w:eastAsiaTheme="minorHAnsi"/>
          <w:color w:val="000000"/>
          <w:szCs w:val="28"/>
        </w:rPr>
        <w:t xml:space="preserve"> but also fathers and other caregivers</w:t>
      </w:r>
      <w:r w:rsidRPr="00891F97">
        <w:rPr>
          <w:rFonts w:eastAsiaTheme="minorHAnsi"/>
          <w:color w:val="000000"/>
          <w:szCs w:val="28"/>
        </w:rPr>
        <w:t xml:space="preserve">, need to be improved and scaled up to ensure greater outreach. Promoting exclusive breastfeeding for the first </w:t>
      </w:r>
      <w:r w:rsidR="004F2204" w:rsidRPr="00891F97">
        <w:rPr>
          <w:rFonts w:eastAsiaTheme="minorHAnsi"/>
          <w:color w:val="000000"/>
          <w:szCs w:val="28"/>
        </w:rPr>
        <w:t>six</w:t>
      </w:r>
      <w:r w:rsidRPr="00891F97">
        <w:rPr>
          <w:rFonts w:eastAsiaTheme="minorHAnsi"/>
          <w:color w:val="000000"/>
          <w:szCs w:val="28"/>
        </w:rPr>
        <w:t xml:space="preserve"> months of life is imperative and intensive complementary feeding education is called for. </w:t>
      </w:r>
    </w:p>
    <w:p w14:paraId="1FCB11B3" w14:textId="77777777" w:rsidR="004943F6" w:rsidRPr="00891F97" w:rsidRDefault="004943F6" w:rsidP="004943F6">
      <w:pPr>
        <w:tabs>
          <w:tab w:val="left" w:pos="426"/>
        </w:tabs>
        <w:rPr>
          <w:szCs w:val="28"/>
        </w:rPr>
      </w:pPr>
    </w:p>
    <w:p w14:paraId="4C72C7E2" w14:textId="77777777" w:rsidR="004943F6" w:rsidRPr="00891F97" w:rsidRDefault="004943F6" w:rsidP="004943F6">
      <w:pPr>
        <w:pStyle w:val="FFAtextstyle"/>
        <w:spacing w:line="240" w:lineRule="auto"/>
        <w:ind w:left="0"/>
        <w:rPr>
          <w:color w:val="000000" w:themeColor="text1"/>
          <w:szCs w:val="28"/>
        </w:rPr>
      </w:pPr>
      <w:r w:rsidRPr="00891F97">
        <w:rPr>
          <w:color w:val="000000" w:themeColor="text1"/>
          <w:szCs w:val="28"/>
        </w:rPr>
        <w:t xml:space="preserve">Promotion of improved hygiene practices, including hand washing with soap at critical times, has been identified as an important behaviour change intervention. </w:t>
      </w:r>
    </w:p>
    <w:p w14:paraId="6A6B0A5B" w14:textId="77777777" w:rsidR="004943F6" w:rsidDel="00F76C21" w:rsidRDefault="004943F6" w:rsidP="004943F6">
      <w:pPr>
        <w:pStyle w:val="FFAtextstyle"/>
        <w:spacing w:line="240" w:lineRule="auto"/>
        <w:ind w:left="0"/>
        <w:rPr>
          <w:del w:id="148" w:author="Robert Vos (ESP)" w:date="2014-08-14T17:31:00Z"/>
          <w:color w:val="000000" w:themeColor="text1"/>
          <w:szCs w:val="28"/>
          <w:lang w:eastAsia="ja-JP"/>
        </w:rPr>
      </w:pPr>
    </w:p>
    <w:p w14:paraId="03B69663" w14:textId="77777777" w:rsidR="0003165D" w:rsidRPr="00891F97" w:rsidRDefault="00F65552" w:rsidP="00891F97">
      <w:pPr>
        <w:rPr>
          <w:rFonts w:eastAsiaTheme="minorEastAsia"/>
          <w:color w:val="000000" w:themeColor="text1"/>
          <w:szCs w:val="28"/>
        </w:rPr>
      </w:pPr>
      <w:r>
        <w:rPr>
          <w:rFonts w:eastAsiaTheme="minorEastAsia"/>
          <w:color w:val="000000" w:themeColor="text1"/>
          <w:szCs w:val="28"/>
        </w:rPr>
        <w:t>N</w:t>
      </w:r>
      <w:r w:rsidR="0003165D" w:rsidRPr="00891F97">
        <w:rPr>
          <w:rFonts w:eastAsiaTheme="minorEastAsia"/>
          <w:color w:val="000000" w:themeColor="text1"/>
          <w:szCs w:val="28"/>
        </w:rPr>
        <w:t xml:space="preserve">utrition education </w:t>
      </w:r>
      <w:r>
        <w:rPr>
          <w:rFonts w:eastAsiaTheme="minorEastAsia"/>
          <w:color w:val="000000" w:themeColor="text1"/>
          <w:szCs w:val="28"/>
        </w:rPr>
        <w:t>should be promoted</w:t>
      </w:r>
      <w:r w:rsidR="0003165D" w:rsidRPr="00891F97">
        <w:rPr>
          <w:rFonts w:eastAsiaTheme="minorEastAsia"/>
          <w:color w:val="000000" w:themeColor="text1"/>
          <w:szCs w:val="28"/>
        </w:rPr>
        <w:t xml:space="preserve">. There is an urgent need for developing </w:t>
      </w:r>
      <w:r>
        <w:rPr>
          <w:rFonts w:eastAsiaTheme="minorEastAsia"/>
          <w:color w:val="000000" w:themeColor="text1"/>
          <w:szCs w:val="28"/>
        </w:rPr>
        <w:t xml:space="preserve">and deploying </w:t>
      </w:r>
      <w:r w:rsidR="0003165D" w:rsidRPr="00891F97">
        <w:rPr>
          <w:rFonts w:eastAsiaTheme="minorEastAsia"/>
          <w:color w:val="000000" w:themeColor="text1"/>
          <w:szCs w:val="28"/>
        </w:rPr>
        <w:t xml:space="preserve">professional capacities in nutrition education to ensure </w:t>
      </w:r>
      <w:r>
        <w:rPr>
          <w:rFonts w:eastAsiaTheme="minorEastAsia"/>
          <w:color w:val="000000" w:themeColor="text1"/>
          <w:szCs w:val="28"/>
        </w:rPr>
        <w:t xml:space="preserve">more </w:t>
      </w:r>
      <w:r w:rsidR="0003165D" w:rsidRPr="00891F97">
        <w:rPr>
          <w:rFonts w:eastAsiaTheme="minorEastAsia"/>
          <w:color w:val="000000" w:themeColor="text1"/>
          <w:szCs w:val="28"/>
        </w:rPr>
        <w:t xml:space="preserve">effective education for nutrition in the health, agriculture, education and other sectors. </w:t>
      </w:r>
    </w:p>
    <w:p w14:paraId="0EB3F610" w14:textId="77777777" w:rsidR="0003165D" w:rsidRDefault="0003165D" w:rsidP="004943F6">
      <w:pPr>
        <w:pStyle w:val="FFAtextstyle"/>
        <w:spacing w:line="240" w:lineRule="auto"/>
        <w:ind w:left="0"/>
        <w:rPr>
          <w:ins w:id="149" w:author="Kae Mihara (ESP)" w:date="2014-08-07T14:27:00Z"/>
          <w:color w:val="000000" w:themeColor="text1"/>
          <w:szCs w:val="28"/>
          <w:lang w:eastAsia="ja-JP"/>
        </w:rPr>
      </w:pPr>
    </w:p>
    <w:p w14:paraId="1D2BDAF7" w14:textId="77777777" w:rsidR="004B703D" w:rsidRPr="00891F97" w:rsidRDefault="004B703D" w:rsidP="00A05201">
      <w:pPr>
        <w:pStyle w:val="Heading3"/>
        <w:rPr>
          <w:sz w:val="28"/>
          <w:szCs w:val="28"/>
        </w:rPr>
      </w:pPr>
      <w:r w:rsidRPr="00891F97">
        <w:rPr>
          <w:sz w:val="28"/>
          <w:szCs w:val="28"/>
        </w:rPr>
        <w:t>Access to safe water, adequate sanitation and hygiene</w:t>
      </w:r>
    </w:p>
    <w:p w14:paraId="367BF9C4" w14:textId="77777777" w:rsidR="009828EF" w:rsidRPr="00891F97" w:rsidRDefault="009828EF" w:rsidP="00872790">
      <w:pPr>
        <w:rPr>
          <w:szCs w:val="28"/>
        </w:rPr>
      </w:pPr>
    </w:p>
    <w:p w14:paraId="4D29AB58" w14:textId="77777777" w:rsidR="004B703D" w:rsidRPr="00397A68" w:rsidRDefault="004B703D" w:rsidP="00A05201">
      <w:pPr>
        <w:pStyle w:val="FFAtextstyle"/>
        <w:spacing w:line="240" w:lineRule="auto"/>
        <w:ind w:left="0"/>
        <w:rPr>
          <w:color w:val="000000" w:themeColor="text1"/>
          <w:szCs w:val="28"/>
        </w:rPr>
      </w:pPr>
      <w:r w:rsidRPr="00397A68">
        <w:rPr>
          <w:color w:val="000000" w:themeColor="text1"/>
          <w:szCs w:val="28"/>
        </w:rPr>
        <w:t>Diarrhoea is the second leading cause of death in children under five – killing around 760,000 children under five each year</w:t>
      </w:r>
      <w:r w:rsidR="0029722D">
        <w:rPr>
          <w:rStyle w:val="FootnoteReference"/>
          <w:szCs w:val="28"/>
        </w:rPr>
        <w:footnoteReference w:id="27"/>
      </w:r>
      <w:r w:rsidRPr="00397A68">
        <w:rPr>
          <w:color w:val="000000" w:themeColor="text1"/>
          <w:szCs w:val="28"/>
        </w:rPr>
        <w:t xml:space="preserve"> – and contributes to nutritional deficiencies, reduces resistance to infections and impairs growth and development. </w:t>
      </w:r>
    </w:p>
    <w:p w14:paraId="529F3253" w14:textId="77777777" w:rsidR="004B703D" w:rsidRPr="00397A68" w:rsidRDefault="004B703D" w:rsidP="00A05201">
      <w:pPr>
        <w:pStyle w:val="FFAtextstyle"/>
        <w:spacing w:line="240" w:lineRule="auto"/>
        <w:ind w:left="0"/>
        <w:rPr>
          <w:color w:val="000000" w:themeColor="text1"/>
          <w:szCs w:val="28"/>
        </w:rPr>
      </w:pPr>
    </w:p>
    <w:p w14:paraId="405A6E72" w14:textId="51E45D3E" w:rsidR="004B703D" w:rsidRPr="00891F97" w:rsidRDefault="004B703D" w:rsidP="00A05201">
      <w:pPr>
        <w:pStyle w:val="FFAtextstyle"/>
        <w:spacing w:line="240" w:lineRule="auto"/>
        <w:ind w:left="0"/>
        <w:rPr>
          <w:color w:val="000000" w:themeColor="text1"/>
          <w:szCs w:val="28"/>
        </w:rPr>
      </w:pPr>
      <w:r w:rsidRPr="00397A68">
        <w:rPr>
          <w:color w:val="000000" w:themeColor="text1"/>
          <w:szCs w:val="28"/>
        </w:rPr>
        <w:t>Poor access to safe water and adequate sanitation are key determinants of diarrhoea. Around 748 million people still rely on unsafe drinking water sources, including 173 million who get their drinking water directly from rivers, streams or ponds.</w:t>
      </w:r>
      <w:r w:rsidR="00262F74">
        <w:rPr>
          <w:rStyle w:val="FootnoteReference"/>
          <w:szCs w:val="28"/>
        </w:rPr>
        <w:footnoteReference w:id="28"/>
      </w:r>
      <w:r w:rsidRPr="00397A68">
        <w:rPr>
          <w:color w:val="000000" w:themeColor="text1"/>
          <w:szCs w:val="28"/>
        </w:rPr>
        <w:t xml:space="preserve"> Water is a valuable natural resource and an integrated approach to transforming food systems should also be aiming to reduce water use. Although almost </w:t>
      </w:r>
      <w:r w:rsidR="009828EF" w:rsidRPr="00397A68">
        <w:rPr>
          <w:color w:val="000000" w:themeColor="text1"/>
          <w:szCs w:val="28"/>
        </w:rPr>
        <w:t>two</w:t>
      </w:r>
      <w:r w:rsidRPr="000474C1">
        <w:rPr>
          <w:color w:val="000000" w:themeColor="text1"/>
          <w:szCs w:val="28"/>
        </w:rPr>
        <w:t xml:space="preserve"> billion people gained access to improved sanitation between 1990 and 2012, over </w:t>
      </w:r>
      <w:r w:rsidR="009828EF" w:rsidRPr="00891F97">
        <w:rPr>
          <w:color w:val="000000" w:themeColor="text1"/>
          <w:szCs w:val="28"/>
        </w:rPr>
        <w:t>one</w:t>
      </w:r>
      <w:r w:rsidRPr="00891F97">
        <w:rPr>
          <w:color w:val="000000" w:themeColor="text1"/>
          <w:szCs w:val="28"/>
        </w:rPr>
        <w:t xml:space="preserve"> billion people still resort to open defecation, the riskiest sanitation practice.</w:t>
      </w:r>
      <w:r w:rsidR="009141DD">
        <w:rPr>
          <w:rStyle w:val="FootnoteReference"/>
          <w:szCs w:val="28"/>
        </w:rPr>
        <w:footnoteReference w:id="29"/>
      </w:r>
      <w:ins w:id="150" w:author="Ilaria Sisto" w:date="2014-08-09T12:50:00Z">
        <w:r w:rsidR="008E01B1">
          <w:rPr>
            <w:color w:val="000000" w:themeColor="text1"/>
            <w:szCs w:val="28"/>
          </w:rPr>
          <w:t xml:space="preserve"> </w:t>
        </w:r>
      </w:ins>
    </w:p>
    <w:p w14:paraId="684BF283" w14:textId="77777777" w:rsidR="004B703D" w:rsidRPr="00891F97" w:rsidRDefault="004B703D" w:rsidP="00A05201">
      <w:pPr>
        <w:pStyle w:val="FFAtextstyle"/>
        <w:spacing w:line="240" w:lineRule="auto"/>
        <w:ind w:left="0"/>
        <w:rPr>
          <w:color w:val="000000" w:themeColor="text1"/>
          <w:szCs w:val="28"/>
        </w:rPr>
      </w:pPr>
    </w:p>
    <w:p w14:paraId="44A38965" w14:textId="77777777" w:rsidR="00C638D4" w:rsidRPr="00891F97" w:rsidRDefault="004B703D" w:rsidP="0038559F">
      <w:pPr>
        <w:pStyle w:val="FFAtextstyle"/>
        <w:spacing w:line="240" w:lineRule="auto"/>
        <w:ind w:left="0"/>
        <w:rPr>
          <w:color w:val="000000" w:themeColor="text1"/>
          <w:szCs w:val="28"/>
        </w:rPr>
      </w:pPr>
      <w:r w:rsidRPr="00891F97">
        <w:rPr>
          <w:color w:val="000000" w:themeColor="text1"/>
          <w:szCs w:val="28"/>
        </w:rPr>
        <w:t xml:space="preserve">Measures to improve living conditions present, therefore, a vital opportunity to prevent diarrhoeal disease, thereby tackling malnutrition. </w:t>
      </w:r>
    </w:p>
    <w:p w14:paraId="50DAC08E" w14:textId="77777777" w:rsidR="00876487" w:rsidRPr="00891F97" w:rsidRDefault="00876487" w:rsidP="0038559F">
      <w:pPr>
        <w:pStyle w:val="FFAtextstyle"/>
        <w:spacing w:line="240" w:lineRule="auto"/>
        <w:ind w:left="0"/>
        <w:rPr>
          <w:color w:val="000000" w:themeColor="text1"/>
          <w:szCs w:val="28"/>
        </w:rPr>
      </w:pPr>
    </w:p>
    <w:p w14:paraId="7319F1C2" w14:textId="77777777" w:rsidR="00876487" w:rsidRPr="00891F97" w:rsidRDefault="00876487" w:rsidP="00876487">
      <w:pPr>
        <w:rPr>
          <w:b/>
          <w:szCs w:val="28"/>
        </w:rPr>
      </w:pPr>
      <w:r w:rsidRPr="00891F97">
        <w:rPr>
          <w:b/>
          <w:szCs w:val="28"/>
        </w:rPr>
        <w:t>Priority actions on water, sanitation and hygiene</w:t>
      </w:r>
    </w:p>
    <w:p w14:paraId="455C8814" w14:textId="77777777" w:rsidR="00876487" w:rsidRPr="00891F97" w:rsidRDefault="00876487" w:rsidP="00876487">
      <w:pPr>
        <w:rPr>
          <w:szCs w:val="28"/>
        </w:rPr>
      </w:pPr>
    </w:p>
    <w:p w14:paraId="09DD30A0" w14:textId="6E662225" w:rsidR="00876487" w:rsidRPr="00891F97" w:rsidRDefault="00876487" w:rsidP="00876487">
      <w:pPr>
        <w:pStyle w:val="ListParagraph"/>
        <w:numPr>
          <w:ilvl w:val="0"/>
          <w:numId w:val="22"/>
        </w:numPr>
        <w:rPr>
          <w:i/>
          <w:szCs w:val="28"/>
        </w:rPr>
      </w:pPr>
      <w:r w:rsidRPr="00891F97">
        <w:rPr>
          <w:i/>
          <w:color w:val="000000" w:themeColor="text1"/>
          <w:szCs w:val="28"/>
        </w:rPr>
        <w:t>Invest in and commit to the achievement of universal access to safe drinking water, ensuring access to adequate sanitation and hygiene and promoting improved hygiene practices</w:t>
      </w:r>
      <w:ins w:id="151" w:author="Ilaria Sisto" w:date="2014-08-09T12:52:00Z">
        <w:r w:rsidR="008E01B1">
          <w:rPr>
            <w:i/>
            <w:color w:val="000000" w:themeColor="text1"/>
            <w:szCs w:val="28"/>
          </w:rPr>
          <w:t>.</w:t>
        </w:r>
      </w:ins>
    </w:p>
    <w:p w14:paraId="059F16F0" w14:textId="77777777" w:rsidR="00C638D4" w:rsidRPr="00891F97" w:rsidRDefault="00C638D4" w:rsidP="0038559F">
      <w:pPr>
        <w:pStyle w:val="FFAtextstyle"/>
        <w:spacing w:line="240" w:lineRule="auto"/>
        <w:ind w:left="0"/>
        <w:rPr>
          <w:color w:val="000000" w:themeColor="text1"/>
          <w:szCs w:val="28"/>
        </w:rPr>
      </w:pPr>
    </w:p>
    <w:p w14:paraId="433F9A21" w14:textId="77777777" w:rsidR="0062633E" w:rsidRPr="00891F97" w:rsidRDefault="0062633E" w:rsidP="00A05201">
      <w:pPr>
        <w:pStyle w:val="Heading3"/>
        <w:rPr>
          <w:sz w:val="28"/>
          <w:szCs w:val="28"/>
        </w:rPr>
      </w:pPr>
      <w:bookmarkStart w:id="152" w:name="_Toc393309001"/>
      <w:r w:rsidRPr="00891F97">
        <w:rPr>
          <w:sz w:val="28"/>
          <w:szCs w:val="28"/>
        </w:rPr>
        <w:t>Food safety and antimicrobial resistance</w:t>
      </w:r>
      <w:bookmarkEnd w:id="152"/>
    </w:p>
    <w:p w14:paraId="7A08AC84" w14:textId="77777777" w:rsidR="0011474B" w:rsidRPr="00397A68" w:rsidRDefault="0011474B" w:rsidP="00A05201">
      <w:pPr>
        <w:rPr>
          <w:szCs w:val="28"/>
        </w:rPr>
      </w:pPr>
    </w:p>
    <w:p w14:paraId="39CF3D90" w14:textId="77777777" w:rsidR="00FD19A6" w:rsidRPr="00891F97" w:rsidRDefault="00322486" w:rsidP="00891F97">
      <w:pPr>
        <w:rPr>
          <w:szCs w:val="28"/>
        </w:rPr>
      </w:pPr>
      <w:r>
        <w:rPr>
          <w:szCs w:val="28"/>
        </w:rPr>
        <w:t>National authorities should p</w:t>
      </w:r>
      <w:r w:rsidRPr="001565DE">
        <w:rPr>
          <w:szCs w:val="28"/>
        </w:rPr>
        <w:t>rovid</w:t>
      </w:r>
      <w:r>
        <w:rPr>
          <w:szCs w:val="28"/>
        </w:rPr>
        <w:t>e</w:t>
      </w:r>
      <w:r w:rsidRPr="001565DE">
        <w:rPr>
          <w:szCs w:val="28"/>
        </w:rPr>
        <w:t xml:space="preserve"> </w:t>
      </w:r>
      <w:r>
        <w:rPr>
          <w:szCs w:val="28"/>
        </w:rPr>
        <w:t>an appropriate regulatory</w:t>
      </w:r>
      <w:r w:rsidRPr="001565DE">
        <w:rPr>
          <w:szCs w:val="28"/>
        </w:rPr>
        <w:t xml:space="preserve"> environment for food </w:t>
      </w:r>
      <w:r>
        <w:rPr>
          <w:szCs w:val="28"/>
        </w:rPr>
        <w:t>suppliers</w:t>
      </w:r>
      <w:r w:rsidRPr="001565DE">
        <w:rPr>
          <w:szCs w:val="28"/>
        </w:rPr>
        <w:t xml:space="preserve"> to operate responsibly and </w:t>
      </w:r>
      <w:r>
        <w:rPr>
          <w:szCs w:val="28"/>
        </w:rPr>
        <w:t>supply</w:t>
      </w:r>
      <w:r w:rsidRPr="001565DE">
        <w:rPr>
          <w:szCs w:val="28"/>
        </w:rPr>
        <w:t xml:space="preserve"> safe food.</w:t>
      </w:r>
      <w:r>
        <w:rPr>
          <w:szCs w:val="28"/>
        </w:rPr>
        <w:t xml:space="preserve"> All food suppliers should cooperate to m</w:t>
      </w:r>
      <w:r w:rsidRPr="001565DE">
        <w:rPr>
          <w:szCs w:val="28"/>
        </w:rPr>
        <w:t>inimi</w:t>
      </w:r>
      <w:r>
        <w:rPr>
          <w:szCs w:val="28"/>
        </w:rPr>
        <w:t>ze</w:t>
      </w:r>
      <w:r w:rsidRPr="001565DE">
        <w:rPr>
          <w:szCs w:val="28"/>
        </w:rPr>
        <w:t xml:space="preserve"> the negative impact on nutritional well-being caused </w:t>
      </w:r>
      <w:r>
        <w:rPr>
          <w:szCs w:val="28"/>
        </w:rPr>
        <w:t>by</w:t>
      </w:r>
      <w:r w:rsidRPr="001565DE">
        <w:rPr>
          <w:szCs w:val="28"/>
        </w:rPr>
        <w:t xml:space="preserve"> contaminated food.</w:t>
      </w:r>
      <w:r>
        <w:rPr>
          <w:szCs w:val="28"/>
        </w:rPr>
        <w:t xml:space="preserve"> </w:t>
      </w:r>
      <w:r w:rsidR="00FD19A6">
        <w:rPr>
          <w:szCs w:val="28"/>
        </w:rPr>
        <w:t xml:space="preserve">Governments should </w:t>
      </w:r>
      <w:r>
        <w:rPr>
          <w:szCs w:val="28"/>
        </w:rPr>
        <w:t xml:space="preserve">therefore </w:t>
      </w:r>
      <w:r w:rsidR="00FD19A6" w:rsidRPr="00891F97">
        <w:rPr>
          <w:szCs w:val="28"/>
        </w:rPr>
        <w:t>establish</w:t>
      </w:r>
      <w:r w:rsidR="00FD19A6">
        <w:rPr>
          <w:szCs w:val="28"/>
        </w:rPr>
        <w:t>, implement and enforce</w:t>
      </w:r>
      <w:r w:rsidR="00FD19A6" w:rsidRPr="00891F97">
        <w:rPr>
          <w:szCs w:val="28"/>
        </w:rPr>
        <w:t xml:space="preserve"> effective systems of food control to </w:t>
      </w:r>
      <w:r w:rsidR="00FD19A6">
        <w:rPr>
          <w:szCs w:val="28"/>
        </w:rPr>
        <w:t>en</w:t>
      </w:r>
      <w:r w:rsidR="00FD19A6" w:rsidRPr="00891F97">
        <w:rPr>
          <w:szCs w:val="28"/>
        </w:rPr>
        <w:t xml:space="preserve">sure the safety of food supplies </w:t>
      </w:r>
      <w:r w:rsidR="00FD19A6">
        <w:rPr>
          <w:szCs w:val="28"/>
        </w:rPr>
        <w:t>by</w:t>
      </w:r>
      <w:r w:rsidR="00FD19A6" w:rsidRPr="00891F97">
        <w:rPr>
          <w:szCs w:val="28"/>
        </w:rPr>
        <w:t>:</w:t>
      </w:r>
    </w:p>
    <w:p w14:paraId="5E798FA8" w14:textId="77777777" w:rsidR="00FD19A6" w:rsidRPr="00891F97" w:rsidRDefault="00FD19A6" w:rsidP="00891F97">
      <w:pPr>
        <w:rPr>
          <w:szCs w:val="28"/>
        </w:rPr>
      </w:pPr>
    </w:p>
    <w:p w14:paraId="788911C5" w14:textId="77777777" w:rsidR="00FD19A6" w:rsidRPr="00891F97" w:rsidRDefault="00FD19A6" w:rsidP="00891F97">
      <w:pPr>
        <w:numPr>
          <w:ilvl w:val="0"/>
          <w:numId w:val="67"/>
        </w:numPr>
        <w:rPr>
          <w:szCs w:val="28"/>
        </w:rPr>
      </w:pPr>
      <w:r>
        <w:rPr>
          <w:szCs w:val="28"/>
        </w:rPr>
        <w:t>Ensuring</w:t>
      </w:r>
      <w:r w:rsidRPr="00891F97">
        <w:rPr>
          <w:szCs w:val="28"/>
        </w:rPr>
        <w:t xml:space="preserve"> the safety of domestic</w:t>
      </w:r>
      <w:r>
        <w:rPr>
          <w:szCs w:val="28"/>
        </w:rPr>
        <w:t xml:space="preserve"> and imported</w:t>
      </w:r>
      <w:r w:rsidRPr="00891F97">
        <w:rPr>
          <w:szCs w:val="28"/>
        </w:rPr>
        <w:t xml:space="preserve"> food supplies</w:t>
      </w:r>
      <w:r>
        <w:rPr>
          <w:szCs w:val="28"/>
        </w:rPr>
        <w:t>.</w:t>
      </w:r>
      <w:r w:rsidRPr="00891F97">
        <w:rPr>
          <w:szCs w:val="28"/>
        </w:rPr>
        <w:t xml:space="preserve"> </w:t>
      </w:r>
    </w:p>
    <w:p w14:paraId="3D7BA86E" w14:textId="77777777" w:rsidR="00FD19A6" w:rsidRPr="00891F97" w:rsidRDefault="00FD19A6" w:rsidP="00891F97">
      <w:pPr>
        <w:numPr>
          <w:ilvl w:val="0"/>
          <w:numId w:val="67"/>
        </w:numPr>
        <w:rPr>
          <w:szCs w:val="28"/>
        </w:rPr>
      </w:pPr>
      <w:r>
        <w:rPr>
          <w:szCs w:val="28"/>
        </w:rPr>
        <w:t>E</w:t>
      </w:r>
      <w:r w:rsidRPr="00891F97">
        <w:rPr>
          <w:szCs w:val="28"/>
        </w:rPr>
        <w:t xml:space="preserve">nsuring cross-sector participation </w:t>
      </w:r>
      <w:r>
        <w:rPr>
          <w:szCs w:val="28"/>
        </w:rPr>
        <w:t>by the</w:t>
      </w:r>
      <w:r w:rsidRPr="00891F97">
        <w:rPr>
          <w:szCs w:val="28"/>
        </w:rPr>
        <w:t xml:space="preserve"> health, agriculture and trade sectors in decision making for safe, quality foods and coordinat</w:t>
      </w:r>
      <w:r>
        <w:rPr>
          <w:szCs w:val="28"/>
        </w:rPr>
        <w:t>ing</w:t>
      </w:r>
      <w:r w:rsidRPr="00891F97">
        <w:rPr>
          <w:szCs w:val="28"/>
        </w:rPr>
        <w:t xml:space="preserve"> implementation of preventive programmes </w:t>
      </w:r>
    </w:p>
    <w:p w14:paraId="4BF95329" w14:textId="77777777" w:rsidR="00FD19A6" w:rsidRPr="00891F97" w:rsidRDefault="00FD19A6" w:rsidP="00891F97">
      <w:pPr>
        <w:rPr>
          <w:rFonts w:eastAsiaTheme="minorHAnsi"/>
          <w:szCs w:val="28"/>
        </w:rPr>
      </w:pPr>
    </w:p>
    <w:p w14:paraId="36F82582" w14:textId="1549FC70" w:rsidR="00FD19A6" w:rsidRPr="00891F97" w:rsidDel="00A55AE0" w:rsidRDefault="00FD19A6" w:rsidP="00891F97">
      <w:pPr>
        <w:rPr>
          <w:del w:id="153" w:author="Robert Vos (ESP)" w:date="2014-08-13T08:55:00Z"/>
          <w:color w:val="1F497D"/>
          <w:szCs w:val="28"/>
        </w:rPr>
      </w:pPr>
    </w:p>
    <w:p w14:paraId="68C3CF5B" w14:textId="52660B4F" w:rsidR="00FD19A6" w:rsidDel="00A55AE0" w:rsidRDefault="00FD19A6" w:rsidP="00EE461B">
      <w:pPr>
        <w:rPr>
          <w:del w:id="154" w:author="Robert Vos (ESP)" w:date="2014-08-13T08:55:00Z"/>
          <w:szCs w:val="28"/>
          <w:lang w:val="en-US"/>
        </w:rPr>
      </w:pPr>
    </w:p>
    <w:p w14:paraId="3AF6BBD0" w14:textId="77777777" w:rsidR="00EE461B" w:rsidRDefault="0011474B" w:rsidP="00EE461B">
      <w:pPr>
        <w:rPr>
          <w:szCs w:val="28"/>
        </w:rPr>
      </w:pPr>
      <w:r w:rsidRPr="00397A68">
        <w:rPr>
          <w:szCs w:val="28"/>
        </w:rPr>
        <w:t xml:space="preserve">Antimicrobial drugs are essential for both human and animal health. While their use in food producing animals/crops is critical to farmers and </w:t>
      </w:r>
      <w:r w:rsidR="00EE461B">
        <w:rPr>
          <w:szCs w:val="28"/>
        </w:rPr>
        <w:t xml:space="preserve">for </w:t>
      </w:r>
      <w:r w:rsidRPr="00397A68">
        <w:rPr>
          <w:szCs w:val="28"/>
        </w:rPr>
        <w:t xml:space="preserve">economic development, their misuse </w:t>
      </w:r>
      <w:r w:rsidR="00EE461B">
        <w:rPr>
          <w:szCs w:val="28"/>
        </w:rPr>
        <w:t>ha</w:t>
      </w:r>
      <w:r w:rsidRPr="00397A68">
        <w:rPr>
          <w:szCs w:val="28"/>
        </w:rPr>
        <w:t xml:space="preserve">s </w:t>
      </w:r>
      <w:r w:rsidR="00EE461B">
        <w:rPr>
          <w:szCs w:val="28"/>
        </w:rPr>
        <w:t xml:space="preserve">led to the </w:t>
      </w:r>
      <w:r w:rsidRPr="00397A68">
        <w:rPr>
          <w:szCs w:val="28"/>
        </w:rPr>
        <w:t>dissemination of antimicrobial resistant micro-organisms to humans via food. Antimicrobial resistance (AMR) has emerged as a major global public health concern and indeed a global food safety issue. AMR is intimately linked to food production systems and the agro-ecological environments.</w:t>
      </w:r>
      <w:r w:rsidR="00EC1C6D" w:rsidRPr="00397A68">
        <w:rPr>
          <w:szCs w:val="28"/>
        </w:rPr>
        <w:t xml:space="preserve"> </w:t>
      </w:r>
    </w:p>
    <w:p w14:paraId="268FE7AA" w14:textId="77777777" w:rsidR="004652C1" w:rsidRDefault="004652C1" w:rsidP="00EE461B">
      <w:pPr>
        <w:rPr>
          <w:szCs w:val="28"/>
        </w:rPr>
      </w:pPr>
    </w:p>
    <w:p w14:paraId="79B73B12" w14:textId="77777777" w:rsidR="0011474B" w:rsidRDefault="0011474B" w:rsidP="00A05201">
      <w:pPr>
        <w:rPr>
          <w:szCs w:val="28"/>
        </w:rPr>
      </w:pPr>
      <w:r w:rsidRPr="00397A68">
        <w:rPr>
          <w:szCs w:val="28"/>
        </w:rPr>
        <w:t>Addressing AMR therefore requires a “One Health Approach”</w:t>
      </w:r>
      <w:r w:rsidR="00FA02E2">
        <w:rPr>
          <w:szCs w:val="28"/>
        </w:rPr>
        <w:t>,</w:t>
      </w:r>
      <w:r w:rsidRPr="00397A68">
        <w:rPr>
          <w:szCs w:val="28"/>
        </w:rPr>
        <w:t xml:space="preserve"> understanding the pathways and drivers of AMR emergence at the interface between human, animal, and </w:t>
      </w:r>
      <w:proofErr w:type="spellStart"/>
      <w:r w:rsidRPr="00397A68">
        <w:rPr>
          <w:szCs w:val="28"/>
        </w:rPr>
        <w:t>agri</w:t>
      </w:r>
      <w:proofErr w:type="spellEnd"/>
      <w:r w:rsidRPr="00397A68">
        <w:rPr>
          <w:szCs w:val="28"/>
        </w:rPr>
        <w:t xml:space="preserve">-food ecosystems in order to inform the development and implementation of effective preventive approaches. Over the past decade, there have been significant developments at the international level </w:t>
      </w:r>
      <w:r w:rsidR="00FA02E2">
        <w:rPr>
          <w:szCs w:val="28"/>
        </w:rPr>
        <w:t xml:space="preserve">to </w:t>
      </w:r>
      <w:r w:rsidRPr="00397A68">
        <w:rPr>
          <w:szCs w:val="28"/>
        </w:rPr>
        <w:t xml:space="preserve">address AMR </w:t>
      </w:r>
      <w:r w:rsidR="00FA02E2">
        <w:rPr>
          <w:szCs w:val="28"/>
        </w:rPr>
        <w:t>with</w:t>
      </w:r>
      <w:r w:rsidR="00FA02E2" w:rsidRPr="00397A68">
        <w:rPr>
          <w:szCs w:val="28"/>
        </w:rPr>
        <w:t xml:space="preserve"> </w:t>
      </w:r>
      <w:r w:rsidRPr="00397A68">
        <w:rPr>
          <w:szCs w:val="28"/>
        </w:rPr>
        <w:t>several initiatives been led by FAO, WHO and OIE. However</w:t>
      </w:r>
      <w:r w:rsidR="00FA02E2">
        <w:rPr>
          <w:szCs w:val="28"/>
        </w:rPr>
        <w:t>,</w:t>
      </w:r>
      <w:r w:rsidRPr="00397A68">
        <w:rPr>
          <w:szCs w:val="28"/>
        </w:rPr>
        <w:t xml:space="preserve"> </w:t>
      </w:r>
      <w:r w:rsidRPr="00397A68">
        <w:rPr>
          <w:szCs w:val="28"/>
        </w:rPr>
        <w:lastRenderedPageBreak/>
        <w:t xml:space="preserve">significant challenges still remain in translating internationally accepted guidelines into appropriate policies and actions at national level. </w:t>
      </w:r>
    </w:p>
    <w:p w14:paraId="05622B56" w14:textId="77777777" w:rsidR="004A6E27" w:rsidRDefault="004A6E27" w:rsidP="00A05201">
      <w:pPr>
        <w:rPr>
          <w:szCs w:val="28"/>
        </w:rPr>
      </w:pPr>
    </w:p>
    <w:p w14:paraId="22253738" w14:textId="77777777" w:rsidR="004652C1" w:rsidRPr="00891F97" w:rsidRDefault="004652C1" w:rsidP="004652C1">
      <w:pPr>
        <w:rPr>
          <w:b/>
          <w:szCs w:val="28"/>
        </w:rPr>
      </w:pPr>
      <w:r w:rsidRPr="001565DE">
        <w:rPr>
          <w:b/>
          <w:szCs w:val="28"/>
        </w:rPr>
        <w:t xml:space="preserve">Priority actions on </w:t>
      </w:r>
      <w:r w:rsidRPr="00891F97">
        <w:rPr>
          <w:b/>
          <w:szCs w:val="28"/>
        </w:rPr>
        <w:t xml:space="preserve">antimicrobial resistance </w:t>
      </w:r>
    </w:p>
    <w:p w14:paraId="08C422EF" w14:textId="77777777" w:rsidR="00191ECD" w:rsidRPr="00191ECD" w:rsidRDefault="00191ECD" w:rsidP="00191ECD">
      <w:pPr>
        <w:spacing w:after="240"/>
        <w:rPr>
          <w:rFonts w:eastAsia="Calibri"/>
          <w:color w:val="10253F"/>
          <w:szCs w:val="28"/>
          <w:lang w:val="en-US"/>
        </w:rPr>
      </w:pPr>
      <w:r w:rsidRPr="00191ECD">
        <w:rPr>
          <w:rFonts w:eastAsia="Calibri"/>
          <w:color w:val="10253F"/>
          <w:szCs w:val="28"/>
          <w:lang w:val="en-US"/>
        </w:rPr>
        <w:t>Core actions at national level to combat AMR arising from the use of antibiotics in food-producing animals include:</w:t>
      </w:r>
    </w:p>
    <w:p w14:paraId="677CD827" w14:textId="77777777" w:rsidR="00191ECD" w:rsidRPr="00191ECD" w:rsidRDefault="00191ECD" w:rsidP="00191ECD">
      <w:pPr>
        <w:numPr>
          <w:ilvl w:val="0"/>
          <w:numId w:val="65"/>
        </w:numPr>
        <w:rPr>
          <w:rFonts w:eastAsiaTheme="minorHAnsi"/>
          <w:color w:val="10253F"/>
          <w:szCs w:val="28"/>
          <w:lang w:val="en-US"/>
        </w:rPr>
      </w:pPr>
      <w:r w:rsidRPr="00191ECD">
        <w:rPr>
          <w:rFonts w:eastAsiaTheme="minorHAnsi"/>
          <w:color w:val="10253F"/>
          <w:szCs w:val="28"/>
          <w:lang w:val="en-US"/>
        </w:rPr>
        <w:t>Raise awareness of AMR and the urgency of addressing this issue</w:t>
      </w:r>
      <w:r w:rsidR="004652C1">
        <w:rPr>
          <w:rFonts w:eastAsiaTheme="minorHAnsi"/>
          <w:color w:val="10253F"/>
          <w:szCs w:val="28"/>
          <w:lang w:val="en-US"/>
        </w:rPr>
        <w:t>.</w:t>
      </w:r>
    </w:p>
    <w:p w14:paraId="3B7D4C40" w14:textId="77777777" w:rsidR="00191ECD" w:rsidRPr="00191ECD" w:rsidRDefault="00191ECD" w:rsidP="00191ECD">
      <w:pPr>
        <w:numPr>
          <w:ilvl w:val="0"/>
          <w:numId w:val="65"/>
        </w:numPr>
        <w:rPr>
          <w:rFonts w:eastAsiaTheme="minorHAnsi"/>
          <w:color w:val="10253F"/>
          <w:szCs w:val="28"/>
          <w:lang w:val="en-US"/>
        </w:rPr>
      </w:pPr>
      <w:r w:rsidRPr="00191ECD">
        <w:rPr>
          <w:rFonts w:eastAsiaTheme="minorHAnsi"/>
          <w:color w:val="10253F"/>
          <w:szCs w:val="28"/>
          <w:lang w:val="en-US"/>
        </w:rPr>
        <w:t xml:space="preserve">Establish a </w:t>
      </w:r>
      <w:proofErr w:type="spellStart"/>
      <w:r w:rsidRPr="00191ECD">
        <w:rPr>
          <w:rFonts w:eastAsiaTheme="minorHAnsi"/>
          <w:color w:val="10253F"/>
          <w:szCs w:val="28"/>
          <w:lang w:val="en-US"/>
        </w:rPr>
        <w:t>multisectoral</w:t>
      </w:r>
      <w:proofErr w:type="spellEnd"/>
      <w:r w:rsidRPr="00191ECD">
        <w:rPr>
          <w:rFonts w:eastAsiaTheme="minorHAnsi"/>
          <w:color w:val="10253F"/>
          <w:szCs w:val="28"/>
          <w:lang w:val="en-US"/>
        </w:rPr>
        <w:t xml:space="preserve"> national committee to combat</w:t>
      </w:r>
      <w:r w:rsidR="004652C1">
        <w:rPr>
          <w:rFonts w:eastAsiaTheme="minorHAnsi"/>
          <w:color w:val="10253F"/>
          <w:szCs w:val="28"/>
          <w:lang w:val="en-US"/>
        </w:rPr>
        <w:t xml:space="preserve"> AMR with representatives from the h</w:t>
      </w:r>
      <w:r w:rsidRPr="00191ECD">
        <w:rPr>
          <w:rFonts w:eastAsiaTheme="minorHAnsi"/>
          <w:color w:val="10253F"/>
          <w:szCs w:val="28"/>
          <w:lang w:val="en-US"/>
        </w:rPr>
        <w:t>ealth and agriculture sector</w:t>
      </w:r>
      <w:r w:rsidR="004652C1">
        <w:rPr>
          <w:rFonts w:eastAsiaTheme="minorHAnsi"/>
          <w:color w:val="10253F"/>
          <w:szCs w:val="28"/>
          <w:lang w:val="en-US"/>
        </w:rPr>
        <w:t>s</w:t>
      </w:r>
      <w:r w:rsidRPr="00191ECD">
        <w:rPr>
          <w:rFonts w:eastAsiaTheme="minorHAnsi"/>
          <w:color w:val="10253F"/>
          <w:szCs w:val="28"/>
          <w:lang w:val="en-US"/>
        </w:rPr>
        <w:t>, and other relevant ministries and authorities</w:t>
      </w:r>
      <w:r w:rsidR="004652C1">
        <w:rPr>
          <w:rFonts w:eastAsiaTheme="minorHAnsi"/>
          <w:color w:val="10253F"/>
          <w:szCs w:val="28"/>
          <w:lang w:val="en-US"/>
        </w:rPr>
        <w:t>.</w:t>
      </w:r>
    </w:p>
    <w:p w14:paraId="50E3054C" w14:textId="77777777" w:rsidR="00191ECD" w:rsidRPr="00191ECD" w:rsidRDefault="00191ECD" w:rsidP="00191ECD">
      <w:pPr>
        <w:numPr>
          <w:ilvl w:val="0"/>
          <w:numId w:val="65"/>
        </w:numPr>
        <w:rPr>
          <w:rFonts w:eastAsiaTheme="minorHAnsi"/>
          <w:color w:val="10253F"/>
          <w:szCs w:val="28"/>
          <w:lang w:val="en-US"/>
        </w:rPr>
      </w:pPr>
      <w:r w:rsidRPr="00191ECD">
        <w:rPr>
          <w:rFonts w:eastAsiaTheme="minorHAnsi"/>
          <w:color w:val="10253F"/>
          <w:szCs w:val="28"/>
          <w:lang w:val="en-US"/>
        </w:rPr>
        <w:t>Terminate non-therapeutic use of antimicrobials, such as the use of ant</w:t>
      </w:r>
      <w:r w:rsidR="004652C1">
        <w:rPr>
          <w:rFonts w:eastAsiaTheme="minorHAnsi"/>
          <w:color w:val="10253F"/>
          <w:szCs w:val="28"/>
          <w:lang w:val="en-US"/>
        </w:rPr>
        <w:t>imicrobials as growth promoters.</w:t>
      </w:r>
    </w:p>
    <w:p w14:paraId="304F0A7A" w14:textId="77777777" w:rsidR="00191ECD" w:rsidRPr="00191ECD" w:rsidRDefault="00191ECD" w:rsidP="00191ECD">
      <w:pPr>
        <w:numPr>
          <w:ilvl w:val="0"/>
          <w:numId w:val="65"/>
        </w:numPr>
        <w:rPr>
          <w:rFonts w:eastAsiaTheme="minorHAnsi"/>
          <w:color w:val="10253F"/>
          <w:szCs w:val="28"/>
          <w:lang w:val="en-US"/>
        </w:rPr>
      </w:pPr>
      <w:r w:rsidRPr="00191ECD">
        <w:rPr>
          <w:rFonts w:eastAsiaTheme="minorHAnsi"/>
          <w:color w:val="10253F"/>
          <w:szCs w:val="28"/>
          <w:lang w:val="en-US"/>
        </w:rPr>
        <w:t xml:space="preserve">Restrict or eliminate the use in food-producing animals of antimicrobials identified as critically important in human medicine, especially the use of </w:t>
      </w:r>
      <w:proofErr w:type="spellStart"/>
      <w:r w:rsidRPr="00191ECD">
        <w:rPr>
          <w:rFonts w:eastAsiaTheme="minorHAnsi"/>
          <w:color w:val="10253F"/>
          <w:szCs w:val="28"/>
          <w:lang w:val="en-US"/>
        </w:rPr>
        <w:t>fluoroquinolones</w:t>
      </w:r>
      <w:proofErr w:type="spellEnd"/>
      <w:r w:rsidRPr="00191ECD">
        <w:rPr>
          <w:rFonts w:eastAsiaTheme="minorHAnsi"/>
          <w:color w:val="10253F"/>
          <w:szCs w:val="28"/>
          <w:lang w:val="en-US"/>
        </w:rPr>
        <w:t xml:space="preserve">, and third-and fourth generation </w:t>
      </w:r>
      <w:proofErr w:type="spellStart"/>
      <w:r w:rsidRPr="00191ECD">
        <w:rPr>
          <w:rFonts w:eastAsiaTheme="minorHAnsi"/>
          <w:color w:val="10253F"/>
          <w:szCs w:val="28"/>
          <w:lang w:val="en-US"/>
        </w:rPr>
        <w:t>cephalosporins</w:t>
      </w:r>
      <w:proofErr w:type="spellEnd"/>
      <w:r w:rsidRPr="00191ECD">
        <w:rPr>
          <w:rFonts w:eastAsiaTheme="minorHAnsi"/>
          <w:color w:val="10253F"/>
          <w:szCs w:val="28"/>
          <w:lang w:val="en-US"/>
        </w:rPr>
        <w:t>.</w:t>
      </w:r>
    </w:p>
    <w:p w14:paraId="6351CA4D" w14:textId="77777777" w:rsidR="00191ECD" w:rsidRPr="00191ECD" w:rsidRDefault="00191ECD" w:rsidP="00191ECD">
      <w:pPr>
        <w:numPr>
          <w:ilvl w:val="0"/>
          <w:numId w:val="65"/>
        </w:numPr>
        <w:rPr>
          <w:rFonts w:eastAsiaTheme="minorHAnsi"/>
          <w:color w:val="10253F"/>
          <w:szCs w:val="28"/>
          <w:lang w:val="en-US"/>
        </w:rPr>
      </w:pPr>
      <w:r w:rsidRPr="00191ECD">
        <w:rPr>
          <w:rFonts w:eastAsiaTheme="minorHAnsi"/>
          <w:color w:val="10253F"/>
          <w:szCs w:val="28"/>
          <w:lang w:val="en-US"/>
        </w:rPr>
        <w:t xml:space="preserve">Develop national integrated surveillance </w:t>
      </w:r>
      <w:proofErr w:type="spellStart"/>
      <w:r w:rsidRPr="00191ECD">
        <w:rPr>
          <w:rFonts w:eastAsiaTheme="minorHAnsi"/>
          <w:color w:val="10253F"/>
          <w:szCs w:val="28"/>
          <w:lang w:val="en-US"/>
        </w:rPr>
        <w:t>programmes</w:t>
      </w:r>
      <w:proofErr w:type="spellEnd"/>
      <w:r w:rsidRPr="00191ECD">
        <w:rPr>
          <w:rFonts w:eastAsiaTheme="minorHAnsi"/>
          <w:color w:val="10253F"/>
          <w:szCs w:val="28"/>
          <w:lang w:val="en-US"/>
        </w:rPr>
        <w:t xml:space="preserve"> (involving close collaboration between public health, veterinary and food laboratories) to monitor current and emerging AMR.</w:t>
      </w:r>
    </w:p>
    <w:p w14:paraId="53CADFF6" w14:textId="77777777" w:rsidR="00191ECD" w:rsidRPr="00191ECD" w:rsidRDefault="00191ECD" w:rsidP="00191ECD">
      <w:pPr>
        <w:numPr>
          <w:ilvl w:val="0"/>
          <w:numId w:val="65"/>
        </w:numPr>
        <w:rPr>
          <w:rFonts w:eastAsiaTheme="minorHAnsi"/>
          <w:color w:val="10253F"/>
          <w:szCs w:val="28"/>
          <w:lang w:val="en-US"/>
        </w:rPr>
      </w:pPr>
      <w:r w:rsidRPr="00191ECD">
        <w:rPr>
          <w:rFonts w:eastAsiaTheme="minorHAnsi"/>
          <w:color w:val="10253F"/>
          <w:szCs w:val="28"/>
          <w:lang w:val="en-US"/>
        </w:rPr>
        <w:t xml:space="preserve">Develop and implement national guidelines on prudent use of antimicrobials in food-producing animals, with multidisciplinary involvement, taking into consideration antimicrobials categorized as critically important for human medicine by </w:t>
      </w:r>
      <w:proofErr w:type="gramStart"/>
      <w:r w:rsidRPr="00191ECD">
        <w:rPr>
          <w:rFonts w:eastAsiaTheme="minorHAnsi"/>
          <w:color w:val="10253F"/>
          <w:szCs w:val="28"/>
          <w:lang w:val="en-US"/>
        </w:rPr>
        <w:t>WHO</w:t>
      </w:r>
      <w:proofErr w:type="gramEnd"/>
      <w:r w:rsidRPr="00191ECD">
        <w:rPr>
          <w:rFonts w:eastAsiaTheme="minorHAnsi"/>
          <w:color w:val="10253F"/>
          <w:szCs w:val="28"/>
          <w:lang w:val="en-US"/>
        </w:rPr>
        <w:t>.</w:t>
      </w:r>
    </w:p>
    <w:p w14:paraId="28FEC11A" w14:textId="77777777" w:rsidR="00191ECD" w:rsidRPr="00191ECD" w:rsidRDefault="00191ECD" w:rsidP="00191ECD">
      <w:pPr>
        <w:numPr>
          <w:ilvl w:val="0"/>
          <w:numId w:val="65"/>
        </w:numPr>
        <w:rPr>
          <w:rFonts w:eastAsiaTheme="minorHAnsi"/>
          <w:color w:val="10253F"/>
          <w:szCs w:val="28"/>
          <w:lang w:val="en-US"/>
        </w:rPr>
      </w:pPr>
      <w:r w:rsidRPr="00191ECD">
        <w:rPr>
          <w:rFonts w:eastAsiaTheme="minorHAnsi"/>
          <w:color w:val="10253F"/>
          <w:szCs w:val="28"/>
          <w:lang w:val="en-US"/>
        </w:rPr>
        <w:t>Introduce measures to improve animal health, and to reduce the need for antimicrobial treatment, including application of effective vaccines.</w:t>
      </w:r>
    </w:p>
    <w:p w14:paraId="5042C907" w14:textId="77777777" w:rsidR="00191ECD" w:rsidRPr="00191ECD" w:rsidRDefault="004652C1" w:rsidP="00191ECD">
      <w:pPr>
        <w:numPr>
          <w:ilvl w:val="0"/>
          <w:numId w:val="65"/>
        </w:numPr>
        <w:rPr>
          <w:rFonts w:eastAsiaTheme="minorHAnsi"/>
          <w:color w:val="10253F"/>
          <w:szCs w:val="28"/>
          <w:lang w:val="en-US"/>
        </w:rPr>
      </w:pPr>
      <w:r>
        <w:rPr>
          <w:rFonts w:eastAsiaTheme="minorHAnsi"/>
          <w:color w:val="10253F"/>
          <w:szCs w:val="28"/>
          <w:lang w:val="en-US"/>
        </w:rPr>
        <w:t>Identify</w:t>
      </w:r>
      <w:r w:rsidR="00191ECD" w:rsidRPr="00191ECD">
        <w:rPr>
          <w:rFonts w:eastAsiaTheme="minorHAnsi"/>
          <w:color w:val="10253F"/>
          <w:szCs w:val="28"/>
          <w:lang w:val="en-US"/>
        </w:rPr>
        <w:t xml:space="preserve"> </w:t>
      </w:r>
      <w:r>
        <w:rPr>
          <w:rFonts w:eastAsiaTheme="minorHAnsi"/>
          <w:color w:val="10253F"/>
          <w:szCs w:val="28"/>
          <w:lang w:val="en-US"/>
        </w:rPr>
        <w:t xml:space="preserve">and update </w:t>
      </w:r>
      <w:r w:rsidR="00191ECD" w:rsidRPr="00191ECD">
        <w:rPr>
          <w:rFonts w:eastAsiaTheme="minorHAnsi"/>
          <w:color w:val="10253F"/>
          <w:szCs w:val="28"/>
          <w:lang w:val="en-US"/>
        </w:rPr>
        <w:t>the prevalence of and trends in AMR to inform decision making.</w:t>
      </w:r>
    </w:p>
    <w:p w14:paraId="2D26EF6E" w14:textId="77777777" w:rsidR="00191ECD" w:rsidRDefault="00191ECD" w:rsidP="00A05201">
      <w:pPr>
        <w:rPr>
          <w:szCs w:val="28"/>
          <w:lang w:val="en-US"/>
        </w:rPr>
      </w:pPr>
    </w:p>
    <w:p w14:paraId="49BC194A" w14:textId="77777777" w:rsidR="00962B10" w:rsidRPr="00891F97" w:rsidRDefault="00962B10" w:rsidP="00A05201">
      <w:pPr>
        <w:rPr>
          <w:szCs w:val="28"/>
          <w:lang w:val="en-US"/>
        </w:rPr>
      </w:pPr>
    </w:p>
    <w:p w14:paraId="50230CEA" w14:textId="77777777" w:rsidR="004A6E27" w:rsidRPr="004A6E27" w:rsidRDefault="004A6E27" w:rsidP="004A6E27">
      <w:pPr>
        <w:rPr>
          <w:rFonts w:eastAsiaTheme="minorHAnsi"/>
          <w:b/>
          <w:bCs/>
          <w:color w:val="4F81BD"/>
          <w:szCs w:val="28"/>
        </w:rPr>
      </w:pPr>
      <w:bookmarkStart w:id="155" w:name="_Toc393308988"/>
      <w:r>
        <w:rPr>
          <w:rFonts w:eastAsiaTheme="minorHAnsi"/>
          <w:b/>
          <w:bCs/>
          <w:color w:val="4F81BD"/>
          <w:szCs w:val="28"/>
        </w:rPr>
        <w:t xml:space="preserve">4.4 </w:t>
      </w:r>
      <w:r w:rsidRPr="004A6E27">
        <w:rPr>
          <w:rFonts w:eastAsiaTheme="minorHAnsi"/>
          <w:b/>
          <w:bCs/>
          <w:color w:val="4F81BD"/>
          <w:szCs w:val="28"/>
        </w:rPr>
        <w:t>International trade and investment</w:t>
      </w:r>
    </w:p>
    <w:p w14:paraId="6BB34F76" w14:textId="77777777" w:rsidR="004A6E27" w:rsidRPr="004A6E27" w:rsidRDefault="004A6E27" w:rsidP="004A6E27">
      <w:pPr>
        <w:rPr>
          <w:rFonts w:eastAsiaTheme="minorHAnsi"/>
          <w:b/>
          <w:bCs/>
          <w:color w:val="4F81BD"/>
          <w:szCs w:val="28"/>
        </w:rPr>
      </w:pPr>
    </w:p>
    <w:bookmarkEnd w:id="155"/>
    <w:p w14:paraId="58FC55A1" w14:textId="77777777" w:rsidR="004A6E27" w:rsidRPr="004A6E27" w:rsidRDefault="004A6E27" w:rsidP="004A6E27">
      <w:pPr>
        <w:rPr>
          <w:rFonts w:eastAsiaTheme="minorHAnsi"/>
          <w:szCs w:val="28"/>
        </w:rPr>
      </w:pPr>
      <w:r w:rsidRPr="004A6E27">
        <w:rPr>
          <w:rFonts w:eastAsiaTheme="minorHAnsi"/>
          <w:szCs w:val="28"/>
        </w:rPr>
        <w:t>Trade and cross-border investment agreements – multilateral, bilateral and regional – define the international framework of rules within which countries apply national trade and investment policies. Trade policies, in turn, effect the food environment, influencing food prices, availability, access and consumption as well as nutrition outcomes, involving food safety, food security and dietary options.</w:t>
      </w:r>
    </w:p>
    <w:p w14:paraId="636DF3C1" w14:textId="77777777" w:rsidR="004A6E27" w:rsidRPr="004A6E27" w:rsidRDefault="004A6E27" w:rsidP="004A6E27">
      <w:pPr>
        <w:rPr>
          <w:rFonts w:eastAsiaTheme="minorHAnsi"/>
          <w:szCs w:val="28"/>
        </w:rPr>
      </w:pPr>
    </w:p>
    <w:p w14:paraId="0C2D0D08" w14:textId="77777777" w:rsidR="004A6E27" w:rsidRPr="004A6E27" w:rsidRDefault="004A6E27" w:rsidP="004A6E27">
      <w:pPr>
        <w:rPr>
          <w:rFonts w:eastAsiaTheme="minorHAnsi"/>
          <w:color w:val="000000"/>
          <w:szCs w:val="28"/>
        </w:rPr>
      </w:pPr>
      <w:r w:rsidRPr="004A6E27">
        <w:rPr>
          <w:rFonts w:eastAsiaTheme="minorHAnsi"/>
          <w:szCs w:val="28"/>
        </w:rPr>
        <w:t xml:space="preserve">Minimally, trade policies and agreements </w:t>
      </w:r>
      <w:r w:rsidRPr="004A6E27">
        <w:rPr>
          <w:rFonts w:eastAsiaTheme="minorHAnsi"/>
          <w:color w:val="000000"/>
          <w:szCs w:val="28"/>
        </w:rPr>
        <w:t xml:space="preserve">should </w:t>
      </w:r>
      <w:r w:rsidRPr="004A6E27">
        <w:rPr>
          <w:rFonts w:eastAsiaTheme="minorHAnsi"/>
          <w:szCs w:val="28"/>
        </w:rPr>
        <w:t>‘do no harm’ to nutrition. T</w:t>
      </w:r>
      <w:r w:rsidRPr="004A6E27">
        <w:rPr>
          <w:rFonts w:eastAsiaTheme="minorHAnsi"/>
          <w:color w:val="000000"/>
          <w:szCs w:val="28"/>
        </w:rPr>
        <w:t>rade and investment policies should be coherent with and not undermine national nutrition strategies</w:t>
      </w:r>
      <w:r w:rsidRPr="004A6E27">
        <w:rPr>
          <w:rFonts w:eastAsiaTheme="minorHAnsi"/>
          <w:szCs w:val="28"/>
        </w:rPr>
        <w:t>. Trade policy should support nutrition policy and not restrict the ability to implement effective nutrition policies. The public health exception to intellectual property rights includes innovations in nutrition. Food supplies should not be the subject of export sanctions.</w:t>
      </w:r>
    </w:p>
    <w:p w14:paraId="37599E2F" w14:textId="77777777" w:rsidR="004A6E27" w:rsidRPr="004A6E27" w:rsidRDefault="004A6E27" w:rsidP="004A6E27">
      <w:pPr>
        <w:rPr>
          <w:rFonts w:eastAsiaTheme="minorHAnsi"/>
          <w:color w:val="000000"/>
          <w:szCs w:val="28"/>
        </w:rPr>
      </w:pPr>
    </w:p>
    <w:p w14:paraId="04164659" w14:textId="77777777" w:rsidR="004A6E27" w:rsidRPr="004A6E27" w:rsidRDefault="004A6E27" w:rsidP="004A6E27">
      <w:pPr>
        <w:rPr>
          <w:rFonts w:eastAsiaTheme="minorHAnsi"/>
          <w:szCs w:val="28"/>
          <w:lang w:val="en-US"/>
        </w:rPr>
      </w:pPr>
      <w:r w:rsidRPr="004A6E27">
        <w:rPr>
          <w:rFonts w:eastAsiaTheme="minorHAnsi"/>
          <w:szCs w:val="28"/>
          <w:lang w:val="en-US"/>
        </w:rPr>
        <w:t xml:space="preserve">The availability of and access to healthy foods should be ensured through </w:t>
      </w:r>
      <w:r w:rsidRPr="004A6E27">
        <w:rPr>
          <w:rFonts w:eastAsiaTheme="minorHAnsi"/>
          <w:szCs w:val="28"/>
        </w:rPr>
        <w:t>n</w:t>
      </w:r>
      <w:proofErr w:type="spellStart"/>
      <w:r w:rsidRPr="004A6E27">
        <w:rPr>
          <w:rFonts w:eastAsiaTheme="minorHAnsi"/>
          <w:szCs w:val="28"/>
          <w:lang w:val="en-US"/>
        </w:rPr>
        <w:t>ationally</w:t>
      </w:r>
      <w:proofErr w:type="spellEnd"/>
      <w:r w:rsidRPr="004A6E27">
        <w:rPr>
          <w:rFonts w:eastAsiaTheme="minorHAnsi"/>
          <w:szCs w:val="28"/>
          <w:lang w:val="en-US"/>
        </w:rPr>
        <w:t xml:space="preserve"> appropriate combinations of imports and domestic production, and investments in food production, especially by smallholders. There should be effective incentives for farmers to produce sufficient healthy foods (e.g., fruits and vegetables) to be sold at affordable prices. The availability of and access to unhealthy foods should be effectively regulated and discouraged. </w:t>
      </w:r>
      <w:r w:rsidRPr="004A6E27">
        <w:rPr>
          <w:rFonts w:eastAsiaTheme="minorHAnsi"/>
          <w:szCs w:val="28"/>
          <w:lang w:val="en-US"/>
        </w:rPr>
        <w:lastRenderedPageBreak/>
        <w:t xml:space="preserve">International standards in regulations for nutrition content to promote compliance with nutrition requirements should be established, implemented and enforced. </w:t>
      </w:r>
    </w:p>
    <w:p w14:paraId="65956C91" w14:textId="77777777" w:rsidR="004A6E27" w:rsidRPr="00891F97" w:rsidRDefault="004A6E27" w:rsidP="00A05201">
      <w:pPr>
        <w:rPr>
          <w:szCs w:val="28"/>
          <w:lang w:val="en-US"/>
        </w:rPr>
      </w:pPr>
    </w:p>
    <w:p w14:paraId="3072E545" w14:textId="77777777" w:rsidR="00BB3E2A" w:rsidRPr="000474C1" w:rsidRDefault="00BB3E2A" w:rsidP="00A05201">
      <w:pPr>
        <w:pStyle w:val="Heading1"/>
      </w:pPr>
      <w:bookmarkStart w:id="156" w:name="_Toc393309002"/>
      <w:r w:rsidRPr="00397A68">
        <w:t>ACCOUNTABIL</w:t>
      </w:r>
      <w:r w:rsidR="0038559F" w:rsidRPr="000474C1">
        <w:t>I</w:t>
      </w:r>
      <w:r w:rsidRPr="000474C1">
        <w:t>TY MECHANISMS</w:t>
      </w:r>
      <w:bookmarkEnd w:id="156"/>
    </w:p>
    <w:p w14:paraId="42D265CD" w14:textId="77777777" w:rsidR="001F421A" w:rsidRPr="000474C1" w:rsidRDefault="001F421A" w:rsidP="00A05201">
      <w:pPr>
        <w:autoSpaceDE w:val="0"/>
        <w:autoSpaceDN w:val="0"/>
        <w:adjustRightInd w:val="0"/>
        <w:rPr>
          <w:szCs w:val="28"/>
        </w:rPr>
      </w:pPr>
    </w:p>
    <w:p w14:paraId="1C984C3B" w14:textId="2FCCBF80" w:rsidR="0038559F" w:rsidRPr="00397A68" w:rsidRDefault="00121A85" w:rsidP="00121A85">
      <w:pPr>
        <w:autoSpaceDE w:val="0"/>
        <w:autoSpaceDN w:val="0"/>
        <w:adjustRightInd w:val="0"/>
        <w:rPr>
          <w:szCs w:val="28"/>
        </w:rPr>
      </w:pPr>
      <w:r w:rsidRPr="000474C1">
        <w:rPr>
          <w:szCs w:val="28"/>
        </w:rPr>
        <w:t>In order to monitor the actions that different actors will take following the ICN2 and their impact</w:t>
      </w:r>
      <w:r w:rsidR="00400F45" w:rsidRPr="00891F97">
        <w:rPr>
          <w:szCs w:val="28"/>
        </w:rPr>
        <w:t>,</w:t>
      </w:r>
      <w:r w:rsidRPr="00891F97">
        <w:rPr>
          <w:szCs w:val="28"/>
        </w:rPr>
        <w:t xml:space="preserve"> a monitoring </w:t>
      </w:r>
      <w:r w:rsidR="000474C1">
        <w:rPr>
          <w:szCs w:val="28"/>
        </w:rPr>
        <w:t xml:space="preserve">and </w:t>
      </w:r>
      <w:r w:rsidR="000474C1" w:rsidRPr="000474C1">
        <w:rPr>
          <w:szCs w:val="28"/>
        </w:rPr>
        <w:t xml:space="preserve">accountability </w:t>
      </w:r>
      <w:r w:rsidRPr="000474C1">
        <w:rPr>
          <w:szCs w:val="28"/>
        </w:rPr>
        <w:t xml:space="preserve">framework will be </w:t>
      </w:r>
      <w:r w:rsidR="009F13BC" w:rsidRPr="000474C1">
        <w:rPr>
          <w:szCs w:val="28"/>
        </w:rPr>
        <w:t>defined through</w:t>
      </w:r>
      <w:r w:rsidRPr="000474C1">
        <w:rPr>
          <w:szCs w:val="28"/>
        </w:rPr>
        <w:t xml:space="preserve"> </w:t>
      </w:r>
      <w:r w:rsidR="009F13BC" w:rsidRPr="000474C1">
        <w:rPr>
          <w:szCs w:val="28"/>
        </w:rPr>
        <w:t>an inclusive process</w:t>
      </w:r>
      <w:r w:rsidRPr="000474C1">
        <w:rPr>
          <w:szCs w:val="28"/>
        </w:rPr>
        <w:t xml:space="preserve">, in agreement </w:t>
      </w:r>
      <w:r w:rsidR="0038559F" w:rsidRPr="000474C1">
        <w:rPr>
          <w:szCs w:val="28"/>
        </w:rPr>
        <w:t>with existing nutrition initiatives and processes</w:t>
      </w:r>
      <w:r w:rsidR="000474C1">
        <w:rPr>
          <w:szCs w:val="28"/>
        </w:rPr>
        <w:t xml:space="preserve">, </w:t>
      </w:r>
      <w:r w:rsidR="009F13BC" w:rsidRPr="000474C1">
        <w:rPr>
          <w:szCs w:val="28"/>
        </w:rPr>
        <w:t xml:space="preserve">by June 2015. </w:t>
      </w:r>
      <w:r w:rsidR="0038559F" w:rsidRPr="00397A68">
        <w:rPr>
          <w:szCs w:val="28"/>
        </w:rPr>
        <w:t xml:space="preserve">It will include agreed </w:t>
      </w:r>
      <w:ins w:id="157" w:author="Robert Vos (ESP)" w:date="2014-08-13T08:56:00Z">
        <w:r w:rsidR="00A55AE0">
          <w:rPr>
            <w:szCs w:val="28"/>
          </w:rPr>
          <w:t xml:space="preserve">age and </w:t>
        </w:r>
      </w:ins>
      <w:ins w:id="158" w:author="Kae Mihara (ESP)" w:date="2014-08-07T12:03:00Z">
        <w:r w:rsidR="00A30E59">
          <w:rPr>
            <w:rFonts w:eastAsiaTheme="minorEastAsia" w:hint="eastAsia"/>
            <w:szCs w:val="28"/>
            <w:lang w:eastAsia="ja-JP"/>
          </w:rPr>
          <w:t xml:space="preserve">gender-sensitive </w:t>
        </w:r>
      </w:ins>
      <w:r w:rsidR="0038559F" w:rsidRPr="00397A68">
        <w:rPr>
          <w:szCs w:val="28"/>
        </w:rPr>
        <w:t>targets and indicators to monitor implementation and follow-up of the outcomes of the Rome Declaration on Nutrition adopted by ICN2 for eradicating hunger and all forms of malnutrition and to improve nutrition for all.</w:t>
      </w:r>
    </w:p>
    <w:p w14:paraId="19B13659" w14:textId="77777777" w:rsidR="00121A85" w:rsidRPr="00397A68" w:rsidRDefault="00121A85" w:rsidP="0038559F">
      <w:pPr>
        <w:autoSpaceDE w:val="0"/>
        <w:autoSpaceDN w:val="0"/>
        <w:adjustRightInd w:val="0"/>
        <w:rPr>
          <w:szCs w:val="28"/>
        </w:rPr>
      </w:pPr>
    </w:p>
    <w:p w14:paraId="3E7EAFAD" w14:textId="77777777" w:rsidR="0054451F" w:rsidRDefault="00121A85" w:rsidP="00283715">
      <w:pPr>
        <w:autoSpaceDE w:val="0"/>
        <w:autoSpaceDN w:val="0"/>
        <w:adjustRightInd w:val="0"/>
        <w:rPr>
          <w:szCs w:val="28"/>
        </w:rPr>
      </w:pPr>
      <w:r w:rsidRPr="00397A68">
        <w:rPr>
          <w:szCs w:val="28"/>
        </w:rPr>
        <w:t xml:space="preserve">Based on the framework, </w:t>
      </w:r>
      <w:r w:rsidR="00BB3E2A" w:rsidRPr="00397A68">
        <w:rPr>
          <w:szCs w:val="28"/>
        </w:rPr>
        <w:t>biannual report</w:t>
      </w:r>
      <w:r w:rsidRPr="00397A68">
        <w:rPr>
          <w:szCs w:val="28"/>
        </w:rPr>
        <w:t>s</w:t>
      </w:r>
      <w:r w:rsidR="00BB3E2A" w:rsidRPr="00397A68">
        <w:rPr>
          <w:szCs w:val="28"/>
        </w:rPr>
        <w:t xml:space="preserve"> </w:t>
      </w:r>
      <w:r w:rsidR="0038559F" w:rsidRPr="00397A68">
        <w:rPr>
          <w:szCs w:val="28"/>
        </w:rPr>
        <w:t>will be produced</w:t>
      </w:r>
      <w:r w:rsidRPr="00397A68">
        <w:rPr>
          <w:szCs w:val="28"/>
        </w:rPr>
        <w:t xml:space="preserve"> and international meetings will be held</w:t>
      </w:r>
      <w:r w:rsidR="0054451F" w:rsidRPr="000474C1">
        <w:rPr>
          <w:szCs w:val="28"/>
        </w:rPr>
        <w:t xml:space="preserve"> to </w:t>
      </w:r>
      <w:r w:rsidR="008A2B56" w:rsidRPr="000474C1">
        <w:rPr>
          <w:szCs w:val="28"/>
        </w:rPr>
        <w:t xml:space="preserve">guide </w:t>
      </w:r>
      <w:r w:rsidR="0054451F" w:rsidRPr="000474C1">
        <w:rPr>
          <w:szCs w:val="28"/>
        </w:rPr>
        <w:t>interventions at international, regional and national levels</w:t>
      </w:r>
      <w:r w:rsidR="00355679" w:rsidRPr="000474C1">
        <w:rPr>
          <w:szCs w:val="28"/>
        </w:rPr>
        <w:t>,</w:t>
      </w:r>
      <w:r w:rsidR="0054451F" w:rsidRPr="000474C1">
        <w:rPr>
          <w:szCs w:val="28"/>
        </w:rPr>
        <w:t xml:space="preserve"> and </w:t>
      </w:r>
      <w:r w:rsidR="00355679" w:rsidRPr="000474C1">
        <w:rPr>
          <w:szCs w:val="28"/>
        </w:rPr>
        <w:t xml:space="preserve">to </w:t>
      </w:r>
      <w:r w:rsidR="0054451F" w:rsidRPr="000474C1">
        <w:rPr>
          <w:szCs w:val="28"/>
        </w:rPr>
        <w:t xml:space="preserve">maintain </w:t>
      </w:r>
      <w:r w:rsidR="008A2B56" w:rsidRPr="00891F97">
        <w:rPr>
          <w:szCs w:val="28"/>
        </w:rPr>
        <w:t xml:space="preserve">coherence and </w:t>
      </w:r>
      <w:r w:rsidR="0054451F" w:rsidRPr="00891F97">
        <w:rPr>
          <w:szCs w:val="28"/>
        </w:rPr>
        <w:t xml:space="preserve">alignment with existing nutrition processes and mechanisms. </w:t>
      </w:r>
    </w:p>
    <w:p w14:paraId="1D26544B" w14:textId="77777777" w:rsidR="004652C1" w:rsidRDefault="004652C1" w:rsidP="00283715">
      <w:pPr>
        <w:autoSpaceDE w:val="0"/>
        <w:autoSpaceDN w:val="0"/>
        <w:adjustRightInd w:val="0"/>
        <w:rPr>
          <w:szCs w:val="28"/>
        </w:rPr>
      </w:pPr>
    </w:p>
    <w:p w14:paraId="627C8FEB" w14:textId="77777777" w:rsidR="004652C1" w:rsidRPr="00891F97" w:rsidRDefault="004652C1" w:rsidP="00891F97">
      <w:pPr>
        <w:autoSpaceDE w:val="0"/>
        <w:autoSpaceDN w:val="0"/>
        <w:adjustRightInd w:val="0"/>
        <w:rPr>
          <w:szCs w:val="28"/>
        </w:rPr>
      </w:pPr>
      <w:r w:rsidRPr="00891F97">
        <w:rPr>
          <w:szCs w:val="28"/>
        </w:rPr>
        <w:t>FAO and WHO will set up a global trust-fund to mobilize resources from Members and other partners to implement, monitor and evaluate progress on the commitments of the Rome Declaration and the Framework for Action at international, regional and national levels over the next decade. The trust fund will produce a biannual report on the status of funds received and expenditures incurred.</w:t>
      </w:r>
    </w:p>
    <w:p w14:paraId="5FAA1FEF" w14:textId="77777777" w:rsidR="003C4313" w:rsidRPr="00891F97" w:rsidRDefault="003C4313" w:rsidP="00A05201">
      <w:pPr>
        <w:rPr>
          <w:szCs w:val="28"/>
        </w:rPr>
      </w:pPr>
    </w:p>
    <w:p w14:paraId="1C97ED71" w14:textId="77777777" w:rsidR="00F345E0" w:rsidRPr="00891F97" w:rsidRDefault="00B002C1" w:rsidP="00283715">
      <w:pPr>
        <w:pStyle w:val="Heading2"/>
        <w:rPr>
          <w:szCs w:val="28"/>
        </w:rPr>
      </w:pPr>
      <w:r w:rsidRPr="00891F97">
        <w:rPr>
          <w:szCs w:val="28"/>
        </w:rPr>
        <w:t>Responsibility for action</w:t>
      </w:r>
    </w:p>
    <w:p w14:paraId="0B7CC4D2" w14:textId="77777777" w:rsidR="00F345E0" w:rsidRPr="00891F97" w:rsidRDefault="00F345E0" w:rsidP="00A05201">
      <w:pPr>
        <w:autoSpaceDE w:val="0"/>
        <w:autoSpaceDN w:val="0"/>
        <w:adjustRightInd w:val="0"/>
        <w:rPr>
          <w:szCs w:val="28"/>
        </w:rPr>
      </w:pPr>
    </w:p>
    <w:p w14:paraId="4C976BAE" w14:textId="77777777" w:rsidR="0088043F" w:rsidRPr="00891F97" w:rsidRDefault="00F345E0" w:rsidP="00A05201">
      <w:pPr>
        <w:autoSpaceDE w:val="0"/>
        <w:autoSpaceDN w:val="0"/>
        <w:adjustRightInd w:val="0"/>
        <w:rPr>
          <w:szCs w:val="28"/>
        </w:rPr>
      </w:pPr>
      <w:r w:rsidRPr="00891F97">
        <w:rPr>
          <w:szCs w:val="28"/>
        </w:rPr>
        <w:t>The commitments of the Rome Declaration on Nutrition as well as the recommendations of the Framework for Action need to be converted into priority actions in accordance with the situation in each country and should be supported by appropriate and effective actions at the international level. Taking these into account, governments should prepare and update national plans of actions</w:t>
      </w:r>
      <w:r w:rsidR="00BB3E2A" w:rsidRPr="00891F97">
        <w:rPr>
          <w:szCs w:val="28"/>
        </w:rPr>
        <w:t>,</w:t>
      </w:r>
      <w:r w:rsidRPr="00891F97">
        <w:rPr>
          <w:szCs w:val="28"/>
        </w:rPr>
        <w:t xml:space="preserve"> establish priorities, set</w:t>
      </w:r>
      <w:r w:rsidR="00C87386" w:rsidRPr="00891F97">
        <w:rPr>
          <w:szCs w:val="28"/>
        </w:rPr>
        <w:t xml:space="preserve"> </w:t>
      </w:r>
      <w:r w:rsidRPr="00891F97">
        <w:rPr>
          <w:szCs w:val="28"/>
        </w:rPr>
        <w:t xml:space="preserve">time frames and identify the necessary human and financial resources. </w:t>
      </w:r>
      <w:r w:rsidR="00C87386" w:rsidRPr="00891F97">
        <w:rPr>
          <w:szCs w:val="28"/>
        </w:rPr>
        <w:t>S</w:t>
      </w:r>
      <w:r w:rsidRPr="00891F97">
        <w:rPr>
          <w:szCs w:val="28"/>
        </w:rPr>
        <w:t>trategies for achieving commitments ma</w:t>
      </w:r>
      <w:r w:rsidR="003C0DF3" w:rsidRPr="00891F97">
        <w:rPr>
          <w:szCs w:val="28"/>
        </w:rPr>
        <w:t>y vary from country to country.</w:t>
      </w:r>
    </w:p>
    <w:p w14:paraId="680ABF4F" w14:textId="77777777" w:rsidR="0088043F" w:rsidRPr="00891F97" w:rsidRDefault="0088043F" w:rsidP="00283715">
      <w:pPr>
        <w:pStyle w:val="Heading3"/>
        <w:rPr>
          <w:sz w:val="28"/>
          <w:szCs w:val="28"/>
        </w:rPr>
      </w:pPr>
      <w:bookmarkStart w:id="159" w:name="_Toc393309004"/>
      <w:r w:rsidRPr="00891F97">
        <w:rPr>
          <w:sz w:val="28"/>
          <w:szCs w:val="28"/>
        </w:rPr>
        <w:t>National level</w:t>
      </w:r>
      <w:bookmarkEnd w:id="159"/>
    </w:p>
    <w:p w14:paraId="7F5A3660" w14:textId="77777777" w:rsidR="00FB3F72" w:rsidRPr="00397A68" w:rsidRDefault="00FB3F72" w:rsidP="00A05201">
      <w:pPr>
        <w:autoSpaceDE w:val="0"/>
        <w:autoSpaceDN w:val="0"/>
        <w:adjustRightInd w:val="0"/>
        <w:rPr>
          <w:szCs w:val="28"/>
        </w:rPr>
      </w:pPr>
    </w:p>
    <w:p w14:paraId="42E50AAB" w14:textId="77777777" w:rsidR="0088043F" w:rsidRPr="00397A68" w:rsidRDefault="0088043F" w:rsidP="00A05201">
      <w:pPr>
        <w:autoSpaceDE w:val="0"/>
        <w:autoSpaceDN w:val="0"/>
        <w:adjustRightInd w:val="0"/>
        <w:rPr>
          <w:szCs w:val="28"/>
        </w:rPr>
      </w:pPr>
      <w:r w:rsidRPr="00397A68">
        <w:rPr>
          <w:szCs w:val="28"/>
        </w:rPr>
        <w:t>Within</w:t>
      </w:r>
      <w:r w:rsidR="008F3FE3" w:rsidRPr="00397A68">
        <w:rPr>
          <w:szCs w:val="28"/>
        </w:rPr>
        <w:t xml:space="preserve"> </w:t>
      </w:r>
      <w:r w:rsidRPr="00397A68">
        <w:rPr>
          <w:szCs w:val="28"/>
        </w:rPr>
        <w:t>the context</w:t>
      </w:r>
      <w:r w:rsidR="008F3FE3" w:rsidRPr="00397A68">
        <w:rPr>
          <w:szCs w:val="28"/>
        </w:rPr>
        <w:t xml:space="preserve"> </w:t>
      </w:r>
      <w:r w:rsidRPr="00397A68">
        <w:rPr>
          <w:szCs w:val="28"/>
        </w:rPr>
        <w:t>of</w:t>
      </w:r>
      <w:r w:rsidR="008F3FE3" w:rsidRPr="00397A68">
        <w:rPr>
          <w:szCs w:val="28"/>
        </w:rPr>
        <w:t xml:space="preserve"> </w:t>
      </w:r>
      <w:r w:rsidRPr="00397A68">
        <w:rPr>
          <w:szCs w:val="28"/>
        </w:rPr>
        <w:t>the</w:t>
      </w:r>
      <w:r w:rsidR="008F3FE3" w:rsidRPr="00397A68">
        <w:rPr>
          <w:szCs w:val="28"/>
        </w:rPr>
        <w:t xml:space="preserve"> </w:t>
      </w:r>
      <w:r w:rsidRPr="00397A68">
        <w:rPr>
          <w:szCs w:val="28"/>
        </w:rPr>
        <w:t>national</w:t>
      </w:r>
      <w:r w:rsidR="008F3FE3" w:rsidRPr="000474C1">
        <w:rPr>
          <w:szCs w:val="28"/>
        </w:rPr>
        <w:t xml:space="preserve"> </w:t>
      </w:r>
      <w:r w:rsidRPr="000474C1">
        <w:rPr>
          <w:szCs w:val="28"/>
        </w:rPr>
        <w:t>plans of</w:t>
      </w:r>
      <w:r w:rsidR="008F3FE3" w:rsidRPr="000474C1">
        <w:rPr>
          <w:szCs w:val="28"/>
        </w:rPr>
        <w:t xml:space="preserve"> </w:t>
      </w:r>
      <w:r w:rsidRPr="000474C1">
        <w:rPr>
          <w:szCs w:val="28"/>
        </w:rPr>
        <w:t>action o</w:t>
      </w:r>
      <w:r w:rsidR="001D2855" w:rsidRPr="000474C1">
        <w:rPr>
          <w:szCs w:val="28"/>
        </w:rPr>
        <w:t>n nutrition developed or update</w:t>
      </w:r>
      <w:r w:rsidRPr="000474C1">
        <w:rPr>
          <w:szCs w:val="28"/>
        </w:rPr>
        <w:t>d, governments should formulate,</w:t>
      </w:r>
      <w:r w:rsidR="008F3FE3" w:rsidRPr="00891F97">
        <w:rPr>
          <w:szCs w:val="28"/>
        </w:rPr>
        <w:t xml:space="preserve"> </w:t>
      </w:r>
      <w:r w:rsidRPr="00891F97">
        <w:rPr>
          <w:szCs w:val="28"/>
        </w:rPr>
        <w:t>adopt and implement</w:t>
      </w:r>
      <w:r w:rsidR="008F3FE3" w:rsidRPr="00891F97">
        <w:rPr>
          <w:szCs w:val="28"/>
        </w:rPr>
        <w:t xml:space="preserve"> </w:t>
      </w:r>
      <w:r w:rsidRPr="00891F97">
        <w:rPr>
          <w:szCs w:val="28"/>
        </w:rPr>
        <w:t>strategies and programmes to achieve the recommendations</w:t>
      </w:r>
      <w:r w:rsidR="008F3FE3" w:rsidRPr="00891F97">
        <w:rPr>
          <w:szCs w:val="28"/>
        </w:rPr>
        <w:t xml:space="preserve"> </w:t>
      </w:r>
      <w:r w:rsidRPr="00891F97">
        <w:rPr>
          <w:szCs w:val="28"/>
        </w:rPr>
        <w:t>of the</w:t>
      </w:r>
      <w:r w:rsidR="008F3FE3" w:rsidRPr="00891F97">
        <w:rPr>
          <w:szCs w:val="28"/>
        </w:rPr>
        <w:t xml:space="preserve"> </w:t>
      </w:r>
      <w:r w:rsidRPr="00891F97">
        <w:rPr>
          <w:szCs w:val="28"/>
        </w:rPr>
        <w:t>Framework for Action,</w:t>
      </w:r>
      <w:r w:rsidR="008F3FE3" w:rsidRPr="00891F97">
        <w:rPr>
          <w:szCs w:val="28"/>
        </w:rPr>
        <w:t xml:space="preserve"> </w:t>
      </w:r>
      <w:r w:rsidRPr="00891F97">
        <w:rPr>
          <w:szCs w:val="28"/>
        </w:rPr>
        <w:t>taking into account</w:t>
      </w:r>
      <w:r w:rsidR="008F3FE3" w:rsidRPr="00891F97">
        <w:rPr>
          <w:szCs w:val="28"/>
        </w:rPr>
        <w:t xml:space="preserve"> </w:t>
      </w:r>
      <w:r w:rsidRPr="00891F97">
        <w:rPr>
          <w:szCs w:val="28"/>
        </w:rPr>
        <w:t>their</w:t>
      </w:r>
      <w:r w:rsidR="008F3FE3" w:rsidRPr="00891F97">
        <w:rPr>
          <w:szCs w:val="28"/>
        </w:rPr>
        <w:t xml:space="preserve"> </w:t>
      </w:r>
      <w:r w:rsidRPr="00891F97">
        <w:rPr>
          <w:szCs w:val="28"/>
        </w:rPr>
        <w:t>specific</w:t>
      </w:r>
      <w:r w:rsidR="008F3FE3" w:rsidRPr="00891F97">
        <w:rPr>
          <w:szCs w:val="28"/>
        </w:rPr>
        <w:t xml:space="preserve"> </w:t>
      </w:r>
      <w:r w:rsidRPr="00891F97">
        <w:rPr>
          <w:szCs w:val="28"/>
        </w:rPr>
        <w:t>problems</w:t>
      </w:r>
      <w:r w:rsidR="008F3FE3" w:rsidRPr="00891F97">
        <w:rPr>
          <w:szCs w:val="28"/>
        </w:rPr>
        <w:t xml:space="preserve"> </w:t>
      </w:r>
      <w:r w:rsidRPr="00891F97">
        <w:rPr>
          <w:szCs w:val="28"/>
        </w:rPr>
        <w:t>and</w:t>
      </w:r>
      <w:r w:rsidR="008F3FE3" w:rsidRPr="00891F97">
        <w:rPr>
          <w:szCs w:val="28"/>
        </w:rPr>
        <w:t xml:space="preserve"> </w:t>
      </w:r>
      <w:r w:rsidRPr="00891F97">
        <w:rPr>
          <w:szCs w:val="28"/>
        </w:rPr>
        <w:t xml:space="preserve">priorities. In particular, ministries of </w:t>
      </w:r>
      <w:r w:rsidR="0075101C" w:rsidRPr="00891F97">
        <w:rPr>
          <w:szCs w:val="28"/>
        </w:rPr>
        <w:t xml:space="preserve">food, health, </w:t>
      </w:r>
      <w:r w:rsidRPr="00891F97">
        <w:rPr>
          <w:szCs w:val="28"/>
        </w:rPr>
        <w:t>agriculture,</w:t>
      </w:r>
      <w:r w:rsidR="00992896" w:rsidRPr="00891F97">
        <w:rPr>
          <w:szCs w:val="28"/>
        </w:rPr>
        <w:t xml:space="preserve"> trade,</w:t>
      </w:r>
      <w:r w:rsidRPr="00891F97">
        <w:rPr>
          <w:szCs w:val="28"/>
        </w:rPr>
        <w:t xml:space="preserve"> social</w:t>
      </w:r>
      <w:r w:rsidR="008F3FE3" w:rsidRPr="00891F97">
        <w:rPr>
          <w:szCs w:val="28"/>
        </w:rPr>
        <w:t xml:space="preserve"> </w:t>
      </w:r>
      <w:r w:rsidRPr="00891F97">
        <w:rPr>
          <w:szCs w:val="28"/>
        </w:rPr>
        <w:t>welfare,</w:t>
      </w:r>
      <w:r w:rsidR="008F3FE3" w:rsidRPr="00891F97">
        <w:rPr>
          <w:szCs w:val="28"/>
        </w:rPr>
        <w:t xml:space="preserve"> </w:t>
      </w:r>
      <w:r w:rsidRPr="00891F97">
        <w:rPr>
          <w:szCs w:val="28"/>
        </w:rPr>
        <w:t>education</w:t>
      </w:r>
      <w:r w:rsidR="0075101C" w:rsidRPr="00891F97">
        <w:rPr>
          <w:szCs w:val="28"/>
        </w:rPr>
        <w:t>,</w:t>
      </w:r>
      <w:r w:rsidR="00C64A1F" w:rsidRPr="00891F97">
        <w:rPr>
          <w:szCs w:val="28"/>
        </w:rPr>
        <w:t xml:space="preserve"> employment,</w:t>
      </w:r>
      <w:r w:rsidR="0075101C" w:rsidRPr="00891F97">
        <w:rPr>
          <w:szCs w:val="28"/>
        </w:rPr>
        <w:t xml:space="preserve"> information, consumer affairs</w:t>
      </w:r>
      <w:r w:rsidR="008F3FE3" w:rsidRPr="00891F97">
        <w:rPr>
          <w:szCs w:val="28"/>
        </w:rPr>
        <w:t xml:space="preserve"> </w:t>
      </w:r>
      <w:r w:rsidRPr="00891F97">
        <w:rPr>
          <w:szCs w:val="28"/>
        </w:rPr>
        <w:t>and planning should formulate concrete proposals for their</w:t>
      </w:r>
      <w:r w:rsidR="001D2855" w:rsidRPr="00891F97">
        <w:rPr>
          <w:szCs w:val="28"/>
        </w:rPr>
        <w:t xml:space="preserve"> sectors to </w:t>
      </w:r>
      <w:r w:rsidR="00DE4604" w:rsidRPr="00891F97">
        <w:rPr>
          <w:szCs w:val="28"/>
        </w:rPr>
        <w:t xml:space="preserve">contribute to </w:t>
      </w:r>
      <w:r w:rsidR="001D2855" w:rsidRPr="00891F97">
        <w:rPr>
          <w:szCs w:val="28"/>
        </w:rPr>
        <w:t>promot</w:t>
      </w:r>
      <w:r w:rsidR="00DE4604" w:rsidRPr="00891F97">
        <w:rPr>
          <w:szCs w:val="28"/>
        </w:rPr>
        <w:t>ing</w:t>
      </w:r>
      <w:r w:rsidR="001D2855" w:rsidRPr="00891F97">
        <w:rPr>
          <w:szCs w:val="28"/>
        </w:rPr>
        <w:t xml:space="preserve"> better nutrition</w:t>
      </w:r>
      <w:r w:rsidRPr="00891F97">
        <w:rPr>
          <w:szCs w:val="28"/>
        </w:rPr>
        <w:t>. Governments at the local and provincial</w:t>
      </w:r>
      <w:r w:rsidR="008F3FE3" w:rsidRPr="00891F97">
        <w:rPr>
          <w:szCs w:val="28"/>
        </w:rPr>
        <w:t xml:space="preserve"> </w:t>
      </w:r>
      <w:r w:rsidRPr="00891F97">
        <w:rPr>
          <w:szCs w:val="28"/>
        </w:rPr>
        <w:t>levels,</w:t>
      </w:r>
      <w:r w:rsidR="008F3FE3" w:rsidRPr="00891F97">
        <w:rPr>
          <w:szCs w:val="28"/>
        </w:rPr>
        <w:t xml:space="preserve"> </w:t>
      </w:r>
      <w:r w:rsidRPr="00891F97">
        <w:rPr>
          <w:szCs w:val="28"/>
        </w:rPr>
        <w:t>as well as civil society and the private sector</w:t>
      </w:r>
      <w:r w:rsidR="00DE4604" w:rsidRPr="00891F97">
        <w:rPr>
          <w:szCs w:val="28"/>
        </w:rPr>
        <w:t>, should be encouraged to participate in the process</w:t>
      </w:r>
      <w:r w:rsidRPr="00397A68">
        <w:rPr>
          <w:szCs w:val="28"/>
        </w:rPr>
        <w:t>.</w:t>
      </w:r>
    </w:p>
    <w:p w14:paraId="67D71D75" w14:textId="77777777" w:rsidR="0088043F" w:rsidRPr="00397A68" w:rsidRDefault="0088043F" w:rsidP="00A05201">
      <w:pPr>
        <w:widowControl w:val="0"/>
        <w:autoSpaceDE w:val="0"/>
        <w:autoSpaceDN w:val="0"/>
        <w:adjustRightInd w:val="0"/>
        <w:spacing w:line="200" w:lineRule="exact"/>
        <w:rPr>
          <w:szCs w:val="28"/>
        </w:rPr>
      </w:pPr>
    </w:p>
    <w:p w14:paraId="4291FB74" w14:textId="77777777" w:rsidR="0088043F" w:rsidRPr="00397A68" w:rsidRDefault="0088043F" w:rsidP="00A05201">
      <w:pPr>
        <w:widowControl w:val="0"/>
        <w:autoSpaceDE w:val="0"/>
        <w:autoSpaceDN w:val="0"/>
        <w:adjustRightInd w:val="0"/>
        <w:spacing w:line="200" w:lineRule="exact"/>
        <w:rPr>
          <w:szCs w:val="28"/>
        </w:rPr>
      </w:pPr>
    </w:p>
    <w:p w14:paraId="756864D5" w14:textId="77777777" w:rsidR="0088043F" w:rsidRPr="00891F97" w:rsidRDefault="0088043F" w:rsidP="00A05201">
      <w:pPr>
        <w:autoSpaceDE w:val="0"/>
        <w:autoSpaceDN w:val="0"/>
        <w:adjustRightInd w:val="0"/>
        <w:rPr>
          <w:szCs w:val="28"/>
        </w:rPr>
      </w:pPr>
      <w:r w:rsidRPr="00397A68">
        <w:rPr>
          <w:szCs w:val="28"/>
        </w:rPr>
        <w:lastRenderedPageBreak/>
        <w:t>All programmes</w:t>
      </w:r>
      <w:r w:rsidR="008F3FE3" w:rsidRPr="00397A68">
        <w:rPr>
          <w:szCs w:val="28"/>
        </w:rPr>
        <w:t xml:space="preserve"> </w:t>
      </w:r>
      <w:r w:rsidRPr="00397A68">
        <w:rPr>
          <w:szCs w:val="28"/>
        </w:rPr>
        <w:t>aimed at improving</w:t>
      </w:r>
      <w:r w:rsidR="008F3FE3" w:rsidRPr="00397A68">
        <w:rPr>
          <w:szCs w:val="28"/>
        </w:rPr>
        <w:t xml:space="preserve"> </w:t>
      </w:r>
      <w:r w:rsidRPr="00397A68">
        <w:rPr>
          <w:szCs w:val="28"/>
        </w:rPr>
        <w:t>the nutritional</w:t>
      </w:r>
      <w:r w:rsidR="008F3FE3" w:rsidRPr="00397A68">
        <w:rPr>
          <w:szCs w:val="28"/>
        </w:rPr>
        <w:t xml:space="preserve"> </w:t>
      </w:r>
      <w:r w:rsidRPr="000474C1">
        <w:rPr>
          <w:szCs w:val="28"/>
        </w:rPr>
        <w:t>well-being</w:t>
      </w:r>
      <w:r w:rsidR="008F3FE3" w:rsidRPr="000474C1">
        <w:rPr>
          <w:szCs w:val="28"/>
        </w:rPr>
        <w:t xml:space="preserve"> </w:t>
      </w:r>
      <w:r w:rsidRPr="000474C1">
        <w:rPr>
          <w:szCs w:val="28"/>
        </w:rPr>
        <w:t>of the people,</w:t>
      </w:r>
      <w:r w:rsidR="008F3FE3" w:rsidRPr="000474C1">
        <w:rPr>
          <w:szCs w:val="28"/>
        </w:rPr>
        <w:t xml:space="preserve"> </w:t>
      </w:r>
      <w:r w:rsidRPr="000474C1">
        <w:rPr>
          <w:szCs w:val="28"/>
        </w:rPr>
        <w:t>in particular</w:t>
      </w:r>
      <w:r w:rsidR="008F3FE3" w:rsidRPr="000474C1">
        <w:rPr>
          <w:szCs w:val="28"/>
        </w:rPr>
        <w:t xml:space="preserve"> </w:t>
      </w:r>
      <w:r w:rsidRPr="000474C1">
        <w:rPr>
          <w:szCs w:val="28"/>
        </w:rPr>
        <w:t>of groups</w:t>
      </w:r>
      <w:r w:rsidR="008F3FE3" w:rsidRPr="00891F97">
        <w:rPr>
          <w:szCs w:val="28"/>
        </w:rPr>
        <w:t xml:space="preserve"> </w:t>
      </w:r>
      <w:r w:rsidRPr="00891F97">
        <w:rPr>
          <w:szCs w:val="28"/>
        </w:rPr>
        <w:t>at greatest</w:t>
      </w:r>
      <w:r w:rsidR="008F3FE3" w:rsidRPr="00891F97">
        <w:rPr>
          <w:szCs w:val="28"/>
        </w:rPr>
        <w:t xml:space="preserve"> </w:t>
      </w:r>
      <w:r w:rsidRPr="00891F97">
        <w:rPr>
          <w:szCs w:val="28"/>
        </w:rPr>
        <w:t>risk,</w:t>
      </w:r>
      <w:r w:rsidR="008F3FE3" w:rsidRPr="00891F97">
        <w:rPr>
          <w:szCs w:val="28"/>
        </w:rPr>
        <w:t xml:space="preserve"> </w:t>
      </w:r>
      <w:r w:rsidRPr="00891F97">
        <w:rPr>
          <w:szCs w:val="28"/>
        </w:rPr>
        <w:t>should be supported</w:t>
      </w:r>
      <w:r w:rsidR="008F3FE3" w:rsidRPr="00891F97">
        <w:rPr>
          <w:szCs w:val="28"/>
        </w:rPr>
        <w:t xml:space="preserve"> </w:t>
      </w:r>
      <w:r w:rsidRPr="00891F97">
        <w:rPr>
          <w:szCs w:val="28"/>
        </w:rPr>
        <w:t xml:space="preserve">by </w:t>
      </w:r>
      <w:r w:rsidR="002558C2" w:rsidRPr="00891F97">
        <w:rPr>
          <w:szCs w:val="28"/>
        </w:rPr>
        <w:t xml:space="preserve">the </w:t>
      </w:r>
      <w:r w:rsidRPr="00891F97">
        <w:rPr>
          <w:szCs w:val="28"/>
        </w:rPr>
        <w:t>allocation of adequate human and financial resources to ensure</w:t>
      </w:r>
      <w:r w:rsidR="008F3FE3" w:rsidRPr="00891F97">
        <w:rPr>
          <w:szCs w:val="28"/>
        </w:rPr>
        <w:t xml:space="preserve"> </w:t>
      </w:r>
      <w:r w:rsidRPr="00891F97">
        <w:rPr>
          <w:szCs w:val="28"/>
        </w:rPr>
        <w:t>their sustainability.</w:t>
      </w:r>
    </w:p>
    <w:p w14:paraId="40F13B76" w14:textId="77777777" w:rsidR="0088043F" w:rsidRPr="00891F97" w:rsidRDefault="0088043F" w:rsidP="00A05201">
      <w:pPr>
        <w:widowControl w:val="0"/>
        <w:autoSpaceDE w:val="0"/>
        <w:autoSpaceDN w:val="0"/>
        <w:adjustRightInd w:val="0"/>
        <w:spacing w:before="7" w:line="190" w:lineRule="exact"/>
        <w:rPr>
          <w:szCs w:val="28"/>
        </w:rPr>
      </w:pPr>
    </w:p>
    <w:p w14:paraId="0182EFEB" w14:textId="77777777" w:rsidR="0088043F" w:rsidRPr="00891F97" w:rsidRDefault="0088043F" w:rsidP="00A05201">
      <w:pPr>
        <w:autoSpaceDE w:val="0"/>
        <w:autoSpaceDN w:val="0"/>
        <w:adjustRightInd w:val="0"/>
        <w:rPr>
          <w:szCs w:val="28"/>
        </w:rPr>
      </w:pPr>
      <w:r w:rsidRPr="00891F97">
        <w:rPr>
          <w:szCs w:val="28"/>
        </w:rPr>
        <w:t>Governments,</w:t>
      </w:r>
      <w:r w:rsidR="008F3FE3" w:rsidRPr="00891F97">
        <w:rPr>
          <w:szCs w:val="28"/>
        </w:rPr>
        <w:t xml:space="preserve"> </w:t>
      </w:r>
      <w:r w:rsidRPr="00891F97">
        <w:rPr>
          <w:szCs w:val="28"/>
        </w:rPr>
        <w:t>industry</w:t>
      </w:r>
      <w:r w:rsidR="008F3FE3" w:rsidRPr="00891F97">
        <w:rPr>
          <w:szCs w:val="28"/>
        </w:rPr>
        <w:t xml:space="preserve"> </w:t>
      </w:r>
      <w:r w:rsidRPr="00891F97">
        <w:rPr>
          <w:szCs w:val="28"/>
        </w:rPr>
        <w:t>and academic</w:t>
      </w:r>
      <w:r w:rsidR="008F3FE3" w:rsidRPr="00891F97">
        <w:rPr>
          <w:szCs w:val="28"/>
        </w:rPr>
        <w:t xml:space="preserve"> </w:t>
      </w:r>
      <w:r w:rsidRPr="00891F97">
        <w:rPr>
          <w:szCs w:val="28"/>
        </w:rPr>
        <w:t>institutions</w:t>
      </w:r>
      <w:r w:rsidR="008F3FE3" w:rsidRPr="00891F97">
        <w:rPr>
          <w:szCs w:val="28"/>
        </w:rPr>
        <w:t xml:space="preserve"> </w:t>
      </w:r>
      <w:r w:rsidRPr="00891F97">
        <w:rPr>
          <w:szCs w:val="28"/>
        </w:rPr>
        <w:t>should</w:t>
      </w:r>
      <w:r w:rsidR="008F3FE3" w:rsidRPr="00891F97">
        <w:rPr>
          <w:szCs w:val="28"/>
        </w:rPr>
        <w:t xml:space="preserve"> </w:t>
      </w:r>
      <w:r w:rsidRPr="00891F97">
        <w:rPr>
          <w:szCs w:val="28"/>
        </w:rPr>
        <w:t>increase their contribution</w:t>
      </w:r>
      <w:r w:rsidR="002E36AA" w:rsidRPr="00891F97">
        <w:rPr>
          <w:szCs w:val="28"/>
        </w:rPr>
        <w:t>s</w:t>
      </w:r>
      <w:r w:rsidR="008F3FE3" w:rsidRPr="00891F97">
        <w:rPr>
          <w:szCs w:val="28"/>
        </w:rPr>
        <w:t xml:space="preserve"> </w:t>
      </w:r>
      <w:r w:rsidRPr="00891F97">
        <w:rPr>
          <w:szCs w:val="28"/>
        </w:rPr>
        <w:t xml:space="preserve">to the development of research to </w:t>
      </w:r>
      <w:r w:rsidR="00520451" w:rsidRPr="00891F97">
        <w:rPr>
          <w:szCs w:val="28"/>
        </w:rPr>
        <w:t>i</w:t>
      </w:r>
      <w:r w:rsidRPr="00891F97">
        <w:rPr>
          <w:szCs w:val="28"/>
        </w:rPr>
        <w:t>mpro</w:t>
      </w:r>
      <w:r w:rsidR="00520451" w:rsidRPr="00891F97">
        <w:rPr>
          <w:szCs w:val="28"/>
        </w:rPr>
        <w:t>v</w:t>
      </w:r>
      <w:r w:rsidR="002E36AA" w:rsidRPr="00891F97">
        <w:rPr>
          <w:szCs w:val="28"/>
        </w:rPr>
        <w:t>e</w:t>
      </w:r>
      <w:r w:rsidRPr="00891F97">
        <w:rPr>
          <w:szCs w:val="28"/>
        </w:rPr>
        <w:t xml:space="preserve"> the scientific and technological</w:t>
      </w:r>
      <w:r w:rsidR="008F3FE3" w:rsidRPr="00891F97">
        <w:rPr>
          <w:szCs w:val="28"/>
        </w:rPr>
        <w:t xml:space="preserve"> </w:t>
      </w:r>
      <w:r w:rsidRPr="00891F97">
        <w:rPr>
          <w:szCs w:val="28"/>
        </w:rPr>
        <w:t>knowledge</w:t>
      </w:r>
      <w:r w:rsidR="008F3FE3" w:rsidRPr="00891F97">
        <w:rPr>
          <w:szCs w:val="28"/>
        </w:rPr>
        <w:t xml:space="preserve"> </w:t>
      </w:r>
      <w:r w:rsidRPr="00891F97">
        <w:rPr>
          <w:szCs w:val="28"/>
        </w:rPr>
        <w:t>base against</w:t>
      </w:r>
      <w:r w:rsidR="008F3FE3" w:rsidRPr="00891F97">
        <w:rPr>
          <w:szCs w:val="28"/>
        </w:rPr>
        <w:t xml:space="preserve"> </w:t>
      </w:r>
      <w:r w:rsidRPr="00891F97">
        <w:rPr>
          <w:szCs w:val="28"/>
        </w:rPr>
        <w:t>which</w:t>
      </w:r>
      <w:r w:rsidR="008F3FE3" w:rsidRPr="00891F97">
        <w:rPr>
          <w:szCs w:val="28"/>
        </w:rPr>
        <w:t xml:space="preserve"> </w:t>
      </w:r>
      <w:r w:rsidRPr="00891F97">
        <w:rPr>
          <w:szCs w:val="28"/>
        </w:rPr>
        <w:t>food,</w:t>
      </w:r>
      <w:r w:rsidR="008F3FE3" w:rsidRPr="00891F97">
        <w:rPr>
          <w:szCs w:val="28"/>
        </w:rPr>
        <w:t xml:space="preserve"> </w:t>
      </w:r>
      <w:r w:rsidRPr="00891F97">
        <w:rPr>
          <w:szCs w:val="28"/>
        </w:rPr>
        <w:t>nutrition and health</w:t>
      </w:r>
      <w:r w:rsidR="008F3FE3" w:rsidRPr="00891F97">
        <w:rPr>
          <w:szCs w:val="28"/>
        </w:rPr>
        <w:t xml:space="preserve"> </w:t>
      </w:r>
      <w:r w:rsidRPr="00891F97">
        <w:rPr>
          <w:szCs w:val="28"/>
        </w:rPr>
        <w:t>problems</w:t>
      </w:r>
      <w:r w:rsidR="008F3FE3" w:rsidRPr="00891F97">
        <w:rPr>
          <w:szCs w:val="28"/>
        </w:rPr>
        <w:t xml:space="preserve"> </w:t>
      </w:r>
      <w:r w:rsidRPr="00891F97">
        <w:rPr>
          <w:szCs w:val="28"/>
        </w:rPr>
        <w:t>can</w:t>
      </w:r>
      <w:r w:rsidR="008F3FE3" w:rsidRPr="00891F97">
        <w:rPr>
          <w:szCs w:val="28"/>
        </w:rPr>
        <w:t xml:space="preserve"> </w:t>
      </w:r>
      <w:r w:rsidRPr="00891F97">
        <w:rPr>
          <w:szCs w:val="28"/>
        </w:rPr>
        <w:t>be analysed</w:t>
      </w:r>
      <w:r w:rsidR="008F3FE3" w:rsidRPr="00891F97">
        <w:rPr>
          <w:szCs w:val="28"/>
        </w:rPr>
        <w:t xml:space="preserve"> </w:t>
      </w:r>
      <w:r w:rsidRPr="00891F97">
        <w:rPr>
          <w:szCs w:val="28"/>
        </w:rPr>
        <w:t>and</w:t>
      </w:r>
      <w:r w:rsidR="008F3FE3" w:rsidRPr="00891F97">
        <w:rPr>
          <w:szCs w:val="28"/>
        </w:rPr>
        <w:t xml:space="preserve"> </w:t>
      </w:r>
      <w:r w:rsidRPr="00891F97">
        <w:rPr>
          <w:szCs w:val="28"/>
        </w:rPr>
        <w:t>solved;</w:t>
      </w:r>
      <w:r w:rsidR="008F3FE3" w:rsidRPr="00891F97">
        <w:rPr>
          <w:szCs w:val="28"/>
        </w:rPr>
        <w:t xml:space="preserve"> </w:t>
      </w:r>
      <w:r w:rsidRPr="00891F97">
        <w:rPr>
          <w:szCs w:val="28"/>
        </w:rPr>
        <w:t>public</w:t>
      </w:r>
      <w:r w:rsidR="008F3FE3" w:rsidRPr="00891F97">
        <w:rPr>
          <w:szCs w:val="28"/>
        </w:rPr>
        <w:t xml:space="preserve"> </w:t>
      </w:r>
      <w:r w:rsidRPr="00891F97">
        <w:rPr>
          <w:szCs w:val="28"/>
        </w:rPr>
        <w:t>and</w:t>
      </w:r>
      <w:r w:rsidR="008F3FE3" w:rsidRPr="00891F97">
        <w:rPr>
          <w:szCs w:val="28"/>
        </w:rPr>
        <w:t xml:space="preserve"> </w:t>
      </w:r>
      <w:r w:rsidRPr="00891F97">
        <w:rPr>
          <w:szCs w:val="28"/>
        </w:rPr>
        <w:t>private efforts should also be directed</w:t>
      </w:r>
      <w:r w:rsidR="008F3FE3" w:rsidRPr="00891F97">
        <w:rPr>
          <w:szCs w:val="28"/>
        </w:rPr>
        <w:t xml:space="preserve"> </w:t>
      </w:r>
      <w:r w:rsidRPr="00891F97">
        <w:rPr>
          <w:szCs w:val="28"/>
        </w:rPr>
        <w:t xml:space="preserve">to training </w:t>
      </w:r>
      <w:r w:rsidR="002E36AA" w:rsidRPr="00891F97">
        <w:rPr>
          <w:szCs w:val="28"/>
        </w:rPr>
        <w:t>the</w:t>
      </w:r>
      <w:r w:rsidRPr="00891F97">
        <w:rPr>
          <w:szCs w:val="28"/>
        </w:rPr>
        <w:t xml:space="preserve"> appropriate personnel needed in all </w:t>
      </w:r>
      <w:r w:rsidR="00520451" w:rsidRPr="00891F97">
        <w:rPr>
          <w:szCs w:val="28"/>
        </w:rPr>
        <w:t xml:space="preserve">relevant </w:t>
      </w:r>
      <w:r w:rsidRPr="00891F97">
        <w:rPr>
          <w:szCs w:val="28"/>
        </w:rPr>
        <w:t>sectors.</w:t>
      </w:r>
    </w:p>
    <w:p w14:paraId="173AB9E1" w14:textId="77777777" w:rsidR="0088043F" w:rsidRPr="00891F97" w:rsidRDefault="0088043F" w:rsidP="00A05201">
      <w:pPr>
        <w:autoSpaceDE w:val="0"/>
        <w:autoSpaceDN w:val="0"/>
        <w:adjustRightInd w:val="0"/>
        <w:rPr>
          <w:szCs w:val="28"/>
        </w:rPr>
      </w:pPr>
    </w:p>
    <w:p w14:paraId="42F9A65C" w14:textId="77777777" w:rsidR="0088043F" w:rsidRPr="00891F97" w:rsidRDefault="0088043F" w:rsidP="00A05201">
      <w:pPr>
        <w:autoSpaceDE w:val="0"/>
        <w:autoSpaceDN w:val="0"/>
        <w:adjustRightInd w:val="0"/>
        <w:rPr>
          <w:szCs w:val="28"/>
        </w:rPr>
      </w:pPr>
      <w:r w:rsidRPr="00891F97">
        <w:rPr>
          <w:szCs w:val="28"/>
        </w:rPr>
        <w:t>Governments</w:t>
      </w:r>
      <w:r w:rsidR="008F3FE3" w:rsidRPr="00891F97">
        <w:rPr>
          <w:szCs w:val="28"/>
        </w:rPr>
        <w:t xml:space="preserve"> </w:t>
      </w:r>
      <w:r w:rsidRPr="00891F97">
        <w:rPr>
          <w:szCs w:val="28"/>
        </w:rPr>
        <w:t>should</w:t>
      </w:r>
      <w:r w:rsidR="008F3FE3" w:rsidRPr="00891F97">
        <w:rPr>
          <w:szCs w:val="28"/>
        </w:rPr>
        <w:t xml:space="preserve"> </w:t>
      </w:r>
      <w:r w:rsidRPr="00891F97">
        <w:rPr>
          <w:szCs w:val="28"/>
        </w:rPr>
        <w:t>periodic</w:t>
      </w:r>
      <w:r w:rsidR="00533BB7" w:rsidRPr="00891F97">
        <w:rPr>
          <w:szCs w:val="28"/>
        </w:rPr>
        <w:t>ally</w:t>
      </w:r>
      <w:r w:rsidR="008F3FE3" w:rsidRPr="00891F97">
        <w:rPr>
          <w:szCs w:val="28"/>
        </w:rPr>
        <w:t xml:space="preserve"> </w:t>
      </w:r>
      <w:r w:rsidRPr="00891F97">
        <w:rPr>
          <w:szCs w:val="28"/>
        </w:rPr>
        <w:t>report</w:t>
      </w:r>
      <w:r w:rsidR="008F3FE3" w:rsidRPr="00891F97">
        <w:rPr>
          <w:szCs w:val="28"/>
        </w:rPr>
        <w:t xml:space="preserve"> </w:t>
      </w:r>
      <w:r w:rsidRPr="00891F97">
        <w:rPr>
          <w:szCs w:val="28"/>
        </w:rPr>
        <w:t>on</w:t>
      </w:r>
      <w:r w:rsidR="008F3FE3" w:rsidRPr="00891F97">
        <w:rPr>
          <w:szCs w:val="28"/>
        </w:rPr>
        <w:t xml:space="preserve"> </w:t>
      </w:r>
      <w:r w:rsidRPr="00891F97">
        <w:rPr>
          <w:szCs w:val="28"/>
        </w:rPr>
        <w:t>the implementation of</w:t>
      </w:r>
      <w:r w:rsidR="008F3FE3" w:rsidRPr="00891F97">
        <w:rPr>
          <w:szCs w:val="28"/>
        </w:rPr>
        <w:t xml:space="preserve"> </w:t>
      </w:r>
      <w:r w:rsidR="00533BB7" w:rsidRPr="00891F97">
        <w:rPr>
          <w:szCs w:val="28"/>
        </w:rPr>
        <w:t xml:space="preserve">their </w:t>
      </w:r>
      <w:r w:rsidRPr="00891F97">
        <w:rPr>
          <w:szCs w:val="28"/>
        </w:rPr>
        <w:t>national</w:t>
      </w:r>
      <w:r w:rsidR="008F3FE3" w:rsidRPr="00891F97">
        <w:rPr>
          <w:szCs w:val="28"/>
        </w:rPr>
        <w:t xml:space="preserve"> </w:t>
      </w:r>
      <w:r w:rsidRPr="00891F97">
        <w:rPr>
          <w:szCs w:val="28"/>
        </w:rPr>
        <w:t>plans</w:t>
      </w:r>
      <w:r w:rsidR="008F3FE3" w:rsidRPr="00891F97">
        <w:rPr>
          <w:szCs w:val="28"/>
        </w:rPr>
        <w:t xml:space="preserve"> </w:t>
      </w:r>
      <w:r w:rsidRPr="00891F97">
        <w:rPr>
          <w:szCs w:val="28"/>
        </w:rPr>
        <w:t>of</w:t>
      </w:r>
      <w:r w:rsidR="008F3FE3" w:rsidRPr="00891F97">
        <w:rPr>
          <w:szCs w:val="28"/>
        </w:rPr>
        <w:t xml:space="preserve"> </w:t>
      </w:r>
      <w:r w:rsidRPr="00891F97">
        <w:rPr>
          <w:szCs w:val="28"/>
        </w:rPr>
        <w:t>actions</w:t>
      </w:r>
      <w:r w:rsidR="008F3FE3" w:rsidRPr="00891F97">
        <w:rPr>
          <w:szCs w:val="28"/>
        </w:rPr>
        <w:t xml:space="preserve"> </w:t>
      </w:r>
      <w:r w:rsidRPr="00891F97">
        <w:rPr>
          <w:szCs w:val="28"/>
        </w:rPr>
        <w:t xml:space="preserve">with clear indications of how vulnerable groups are </w:t>
      </w:r>
      <w:proofErr w:type="gramStart"/>
      <w:r w:rsidRPr="00891F97">
        <w:rPr>
          <w:szCs w:val="28"/>
        </w:rPr>
        <w:t>faring</w:t>
      </w:r>
      <w:r w:rsidR="00BF7586" w:rsidRPr="00891F97">
        <w:rPr>
          <w:szCs w:val="28"/>
        </w:rPr>
        <w:t>,</w:t>
      </w:r>
      <w:proofErr w:type="gramEnd"/>
      <w:r w:rsidRPr="00891F97">
        <w:rPr>
          <w:szCs w:val="28"/>
        </w:rPr>
        <w:t xml:space="preserve"> and </w:t>
      </w:r>
      <w:r w:rsidR="002E36AA" w:rsidRPr="00891F97">
        <w:rPr>
          <w:szCs w:val="28"/>
        </w:rPr>
        <w:t xml:space="preserve">the </w:t>
      </w:r>
      <w:r w:rsidRPr="00891F97">
        <w:rPr>
          <w:szCs w:val="28"/>
        </w:rPr>
        <w:t>c</w:t>
      </w:r>
      <w:r w:rsidR="003C0DF3" w:rsidRPr="00891F97">
        <w:rPr>
          <w:szCs w:val="28"/>
        </w:rPr>
        <w:t>orrective measures to be taken.</w:t>
      </w:r>
    </w:p>
    <w:p w14:paraId="7E6FF08C" w14:textId="77777777" w:rsidR="0088043F" w:rsidRPr="00891F97" w:rsidRDefault="0088043F" w:rsidP="00A05201">
      <w:pPr>
        <w:pStyle w:val="Heading2"/>
        <w:rPr>
          <w:szCs w:val="28"/>
        </w:rPr>
      </w:pPr>
      <w:bookmarkStart w:id="160" w:name="_Toc393309005"/>
      <w:r w:rsidRPr="00891F97">
        <w:rPr>
          <w:szCs w:val="28"/>
        </w:rPr>
        <w:t>International level</w:t>
      </w:r>
      <w:bookmarkEnd w:id="160"/>
    </w:p>
    <w:p w14:paraId="276C1A34" w14:textId="77777777" w:rsidR="0088043F" w:rsidRPr="00891F97" w:rsidRDefault="0088043F" w:rsidP="00A05201">
      <w:pPr>
        <w:autoSpaceDE w:val="0"/>
        <w:autoSpaceDN w:val="0"/>
        <w:adjustRightInd w:val="0"/>
        <w:rPr>
          <w:szCs w:val="28"/>
        </w:rPr>
      </w:pPr>
    </w:p>
    <w:p w14:paraId="793613BB" w14:textId="77777777" w:rsidR="0088043F" w:rsidRPr="00891F97" w:rsidRDefault="0088043F" w:rsidP="00A05201">
      <w:pPr>
        <w:autoSpaceDE w:val="0"/>
        <w:autoSpaceDN w:val="0"/>
        <w:adjustRightInd w:val="0"/>
        <w:rPr>
          <w:szCs w:val="28"/>
        </w:rPr>
      </w:pPr>
      <w:r w:rsidRPr="00891F97">
        <w:rPr>
          <w:szCs w:val="28"/>
        </w:rPr>
        <w:t xml:space="preserve">International agencies </w:t>
      </w:r>
      <w:r w:rsidR="00CB00B8" w:rsidRPr="00891F97">
        <w:rPr>
          <w:szCs w:val="28"/>
        </w:rPr>
        <w:t>– multilateral</w:t>
      </w:r>
      <w:r w:rsidRPr="00891F97">
        <w:rPr>
          <w:szCs w:val="28"/>
        </w:rPr>
        <w:t xml:space="preserve">, bilateral and nongovernmental </w:t>
      </w:r>
      <w:r w:rsidR="00CB00B8" w:rsidRPr="00891F97">
        <w:rPr>
          <w:szCs w:val="28"/>
        </w:rPr>
        <w:t xml:space="preserve">– are </w:t>
      </w:r>
      <w:r w:rsidRPr="00891F97">
        <w:rPr>
          <w:szCs w:val="28"/>
        </w:rPr>
        <w:t>urged to define, in the course of 2015, steps through which they can contribute to achie</w:t>
      </w:r>
      <w:r w:rsidR="00533BB7" w:rsidRPr="00891F97">
        <w:rPr>
          <w:szCs w:val="28"/>
        </w:rPr>
        <w:t>ving</w:t>
      </w:r>
      <w:r w:rsidRPr="00891F97">
        <w:rPr>
          <w:szCs w:val="28"/>
        </w:rPr>
        <w:t xml:space="preserve"> </w:t>
      </w:r>
      <w:r w:rsidR="00BF7586" w:rsidRPr="00891F97">
        <w:rPr>
          <w:szCs w:val="28"/>
        </w:rPr>
        <w:t xml:space="preserve">the </w:t>
      </w:r>
      <w:r w:rsidRPr="00891F97">
        <w:rPr>
          <w:szCs w:val="28"/>
        </w:rPr>
        <w:t>commitments set out in the Rome Declaration and</w:t>
      </w:r>
      <w:r w:rsidR="008F3FE3" w:rsidRPr="00891F97">
        <w:rPr>
          <w:szCs w:val="28"/>
        </w:rPr>
        <w:t xml:space="preserve"> </w:t>
      </w:r>
      <w:r w:rsidRPr="00891F97">
        <w:rPr>
          <w:szCs w:val="28"/>
        </w:rPr>
        <w:t>Framework for</w:t>
      </w:r>
      <w:r w:rsidR="008F3FE3" w:rsidRPr="00891F97">
        <w:rPr>
          <w:szCs w:val="28"/>
        </w:rPr>
        <w:t xml:space="preserve"> </w:t>
      </w:r>
      <w:r w:rsidRPr="00891F97">
        <w:rPr>
          <w:szCs w:val="28"/>
        </w:rPr>
        <w:t>Action, including the promotion of improved partnerships, better governance mechanisms, policy coherence and coordination</w:t>
      </w:r>
      <w:r w:rsidR="00BF7586" w:rsidRPr="00891F97">
        <w:rPr>
          <w:szCs w:val="28"/>
        </w:rPr>
        <w:t>,</w:t>
      </w:r>
      <w:r w:rsidRPr="00891F97">
        <w:rPr>
          <w:szCs w:val="28"/>
        </w:rPr>
        <w:t xml:space="preserve"> and strengthened cooperation among countries.</w:t>
      </w:r>
    </w:p>
    <w:p w14:paraId="2A9FDAC8" w14:textId="77777777" w:rsidR="0088043F" w:rsidRPr="00891F97" w:rsidRDefault="0088043F" w:rsidP="00A05201">
      <w:pPr>
        <w:autoSpaceDE w:val="0"/>
        <w:autoSpaceDN w:val="0"/>
        <w:adjustRightInd w:val="0"/>
        <w:rPr>
          <w:szCs w:val="28"/>
        </w:rPr>
      </w:pPr>
    </w:p>
    <w:p w14:paraId="5198E938" w14:textId="5CDB5742" w:rsidR="0088043F" w:rsidRPr="00891F97" w:rsidRDefault="0088043F" w:rsidP="00A05201">
      <w:pPr>
        <w:autoSpaceDE w:val="0"/>
        <w:autoSpaceDN w:val="0"/>
        <w:adjustRightInd w:val="0"/>
        <w:rPr>
          <w:szCs w:val="28"/>
        </w:rPr>
      </w:pPr>
      <w:r w:rsidRPr="00891F97">
        <w:rPr>
          <w:szCs w:val="28"/>
        </w:rPr>
        <w:t xml:space="preserve">FAO, </w:t>
      </w:r>
      <w:r w:rsidR="004C5B96" w:rsidRPr="00891F97">
        <w:rPr>
          <w:szCs w:val="28"/>
        </w:rPr>
        <w:t>HLTF, IFAD, IFPRI, SUN, UNESCO</w:t>
      </w:r>
      <w:r w:rsidR="005910E7" w:rsidRPr="00891F97">
        <w:rPr>
          <w:szCs w:val="28"/>
        </w:rPr>
        <w:t>, UNICEF,</w:t>
      </w:r>
      <w:r w:rsidR="004C5B96" w:rsidRPr="00891F97">
        <w:rPr>
          <w:szCs w:val="28"/>
        </w:rPr>
        <w:t xml:space="preserve"> </w:t>
      </w:r>
      <w:r w:rsidR="005910E7" w:rsidRPr="00891F97">
        <w:rPr>
          <w:szCs w:val="28"/>
        </w:rPr>
        <w:t xml:space="preserve">UNSCN, the World Bank, </w:t>
      </w:r>
      <w:r w:rsidRPr="00891F97">
        <w:rPr>
          <w:szCs w:val="28"/>
        </w:rPr>
        <w:t>WHO, WFP</w:t>
      </w:r>
      <w:r w:rsidR="005910E7" w:rsidRPr="00891F97">
        <w:rPr>
          <w:szCs w:val="28"/>
        </w:rPr>
        <w:t xml:space="preserve"> and</w:t>
      </w:r>
      <w:r w:rsidRPr="00891F97">
        <w:rPr>
          <w:szCs w:val="28"/>
        </w:rPr>
        <w:t xml:space="preserve"> WTO as well as other </w:t>
      </w:r>
      <w:r w:rsidR="00BF7586" w:rsidRPr="00891F97">
        <w:rPr>
          <w:szCs w:val="28"/>
        </w:rPr>
        <w:t xml:space="preserve">relevant </w:t>
      </w:r>
      <w:r w:rsidRPr="00891F97">
        <w:rPr>
          <w:szCs w:val="28"/>
        </w:rPr>
        <w:t>UN and other</w:t>
      </w:r>
      <w:r w:rsidR="008F3FE3" w:rsidRPr="00891F97">
        <w:rPr>
          <w:szCs w:val="28"/>
        </w:rPr>
        <w:t xml:space="preserve"> </w:t>
      </w:r>
      <w:r w:rsidRPr="00891F97">
        <w:rPr>
          <w:szCs w:val="28"/>
        </w:rPr>
        <w:t xml:space="preserve">international organizations should, in the course of 2015, decide on ways </w:t>
      </w:r>
      <w:r w:rsidR="001D27E9" w:rsidRPr="00891F97">
        <w:rPr>
          <w:szCs w:val="28"/>
        </w:rPr>
        <w:t xml:space="preserve">to </w:t>
      </w:r>
      <w:r w:rsidRPr="00891F97">
        <w:rPr>
          <w:szCs w:val="28"/>
        </w:rPr>
        <w:t>giv</w:t>
      </w:r>
      <w:r w:rsidR="001D27E9" w:rsidRPr="00891F97">
        <w:rPr>
          <w:szCs w:val="28"/>
        </w:rPr>
        <w:t>e</w:t>
      </w:r>
      <w:r w:rsidRPr="00891F97">
        <w:rPr>
          <w:szCs w:val="28"/>
        </w:rPr>
        <w:t xml:space="preserve"> appropriate priority to their nutrition-related policies, strategies, programmes and activities aimed at ensuring the vigorous and coordinated implementation of activities recommended in the Rome Declaration and Framework for Action</w:t>
      </w:r>
      <w:ins w:id="161" w:author="Kae Mihara (ESP)" w:date="2014-08-07T12:22:00Z">
        <w:del w:id="162" w:author="Robert Vos (ESP)" w:date="2014-08-13T08:56:00Z">
          <w:r w:rsidR="00374950" w:rsidDel="00A55AE0">
            <w:rPr>
              <w:rFonts w:eastAsiaTheme="minorEastAsia" w:hint="eastAsia"/>
              <w:szCs w:val="28"/>
              <w:lang w:eastAsia="ja-JP"/>
            </w:rPr>
            <w:delText xml:space="preserve"> in a gender-sensitive way</w:delText>
          </w:r>
        </w:del>
      </w:ins>
      <w:r w:rsidRPr="00891F97">
        <w:rPr>
          <w:szCs w:val="28"/>
        </w:rPr>
        <w:t>. This would include, as appropriate, increased assistance to Members. Specifically</w:t>
      </w:r>
      <w:r w:rsidR="00DC3881" w:rsidRPr="00891F97">
        <w:rPr>
          <w:szCs w:val="28"/>
        </w:rPr>
        <w:t>,</w:t>
      </w:r>
      <w:r w:rsidRPr="00891F97">
        <w:rPr>
          <w:szCs w:val="28"/>
        </w:rPr>
        <w:t xml:space="preserve"> FAO and WHO should strengthen</w:t>
      </w:r>
      <w:r w:rsidR="004C5B96" w:rsidRPr="00891F97">
        <w:rPr>
          <w:szCs w:val="28"/>
        </w:rPr>
        <w:t xml:space="preserve"> and coordinate</w:t>
      </w:r>
      <w:r w:rsidR="00912D7C" w:rsidRPr="00891F97">
        <w:rPr>
          <w:szCs w:val="28"/>
        </w:rPr>
        <w:t>,</w:t>
      </w:r>
      <w:r w:rsidRPr="00891F97">
        <w:rPr>
          <w:szCs w:val="28"/>
        </w:rPr>
        <w:t xml:space="preserve"> within available resources</w:t>
      </w:r>
      <w:r w:rsidR="00912D7C" w:rsidRPr="00891F97">
        <w:rPr>
          <w:szCs w:val="28"/>
        </w:rPr>
        <w:t>,</w:t>
      </w:r>
      <w:r w:rsidRPr="00891F97">
        <w:rPr>
          <w:szCs w:val="28"/>
        </w:rPr>
        <w:t xml:space="preserve"> their policies, strategies and programmes for </w:t>
      </w:r>
      <w:r w:rsidR="006F7B10" w:rsidRPr="00891F97">
        <w:rPr>
          <w:szCs w:val="28"/>
        </w:rPr>
        <w:t xml:space="preserve">accelerating progress on </w:t>
      </w:r>
      <w:r w:rsidRPr="00891F97">
        <w:rPr>
          <w:szCs w:val="28"/>
        </w:rPr>
        <w:t xml:space="preserve">nutrition, </w:t>
      </w:r>
      <w:ins w:id="163" w:author="Ilaria Sisto" w:date="2014-08-09T12:56:00Z">
        <w:del w:id="164" w:author="Robert Vos (ESP)" w:date="2014-08-13T08:56:00Z">
          <w:r w:rsidR="00A71559" w:rsidDel="00A55AE0">
            <w:rPr>
              <w:szCs w:val="28"/>
            </w:rPr>
            <w:delText xml:space="preserve">while tackling existing inequalities and vulnerabilities, </w:delText>
          </w:r>
        </w:del>
      </w:ins>
      <w:r w:rsidRPr="00891F97">
        <w:rPr>
          <w:szCs w:val="28"/>
        </w:rPr>
        <w:t>taking into account the recommendations of this Framework for Action.</w:t>
      </w:r>
    </w:p>
    <w:p w14:paraId="7237FCE1" w14:textId="77777777" w:rsidR="0088043F" w:rsidRPr="00891F97" w:rsidRDefault="0088043F" w:rsidP="00A05201">
      <w:pPr>
        <w:autoSpaceDE w:val="0"/>
        <w:autoSpaceDN w:val="0"/>
        <w:adjustRightInd w:val="0"/>
        <w:rPr>
          <w:szCs w:val="28"/>
        </w:rPr>
      </w:pPr>
    </w:p>
    <w:p w14:paraId="68ED4763" w14:textId="77777777" w:rsidR="0088043F" w:rsidRPr="00397A68" w:rsidRDefault="00912D7C" w:rsidP="00A05201">
      <w:pPr>
        <w:autoSpaceDE w:val="0"/>
        <w:autoSpaceDN w:val="0"/>
        <w:adjustRightInd w:val="0"/>
        <w:rPr>
          <w:szCs w:val="28"/>
        </w:rPr>
      </w:pPr>
      <w:r w:rsidRPr="00891F97">
        <w:rPr>
          <w:szCs w:val="28"/>
        </w:rPr>
        <w:t xml:space="preserve">The regional </w:t>
      </w:r>
      <w:r w:rsidR="0088043F" w:rsidRPr="00891F97">
        <w:rPr>
          <w:szCs w:val="28"/>
        </w:rPr>
        <w:t xml:space="preserve">offices of UN organizations and regional intergovernmental organizations are requested to collaborate on and to facilitate the implementation and monitoring of the Framework for </w:t>
      </w:r>
      <w:r w:rsidR="00C56B85" w:rsidRPr="00891F97">
        <w:rPr>
          <w:szCs w:val="28"/>
        </w:rPr>
        <w:t xml:space="preserve">Action </w:t>
      </w:r>
      <w:r w:rsidR="0088043F" w:rsidRPr="00891F97">
        <w:rPr>
          <w:szCs w:val="28"/>
        </w:rPr>
        <w:t xml:space="preserve">by </w:t>
      </w:r>
      <w:r w:rsidR="001237D9" w:rsidRPr="00891F97">
        <w:rPr>
          <w:szCs w:val="28"/>
        </w:rPr>
        <w:t xml:space="preserve">supporting </w:t>
      </w:r>
      <w:r w:rsidR="00396F31">
        <w:rPr>
          <w:szCs w:val="28"/>
        </w:rPr>
        <w:t xml:space="preserve">regional </w:t>
      </w:r>
      <w:r w:rsidR="0088043F" w:rsidRPr="00397A68">
        <w:rPr>
          <w:szCs w:val="28"/>
        </w:rPr>
        <w:t xml:space="preserve">and interregional cooperation, especially among developing countries. </w:t>
      </w:r>
    </w:p>
    <w:p w14:paraId="71D88059" w14:textId="77777777" w:rsidR="0088043F" w:rsidRPr="00397A68" w:rsidRDefault="0088043F" w:rsidP="00A05201">
      <w:pPr>
        <w:autoSpaceDE w:val="0"/>
        <w:autoSpaceDN w:val="0"/>
        <w:adjustRightInd w:val="0"/>
        <w:rPr>
          <w:szCs w:val="28"/>
        </w:rPr>
      </w:pPr>
    </w:p>
    <w:p w14:paraId="19C0B8F1" w14:textId="77777777" w:rsidR="0088043F" w:rsidRPr="000474C1" w:rsidRDefault="0088043F" w:rsidP="00A05201">
      <w:pPr>
        <w:autoSpaceDE w:val="0"/>
        <w:autoSpaceDN w:val="0"/>
        <w:adjustRightInd w:val="0"/>
        <w:rPr>
          <w:szCs w:val="28"/>
        </w:rPr>
      </w:pPr>
      <w:r w:rsidRPr="00397A68">
        <w:rPr>
          <w:szCs w:val="28"/>
        </w:rPr>
        <w:t>Regional institutions for research and training, with appropriate support from the international community, should establish or reinforce collaborative networks in order to foster the human resource development needed – particularly at the national level – to implement the Framework for Action, to promote inter-country collaboration and to exchange information on the food and nutrition situation, technologies, research results, implementation of nutrition strategies</w:t>
      </w:r>
      <w:r w:rsidR="00C56B85" w:rsidRPr="00397A68">
        <w:rPr>
          <w:szCs w:val="28"/>
        </w:rPr>
        <w:t>, policies</w:t>
      </w:r>
      <w:r w:rsidRPr="00397A68">
        <w:rPr>
          <w:szCs w:val="28"/>
        </w:rPr>
        <w:t xml:space="preserve"> and programmes</w:t>
      </w:r>
      <w:r w:rsidR="00C56B85" w:rsidRPr="00397A68">
        <w:rPr>
          <w:szCs w:val="28"/>
        </w:rPr>
        <w:t>,</w:t>
      </w:r>
      <w:r w:rsidRPr="000474C1">
        <w:rPr>
          <w:szCs w:val="28"/>
        </w:rPr>
        <w:t xml:space="preserve"> and resource flows.</w:t>
      </w:r>
    </w:p>
    <w:p w14:paraId="1183AA87" w14:textId="77777777" w:rsidR="0088043F" w:rsidRPr="000474C1" w:rsidRDefault="0088043F" w:rsidP="00A05201">
      <w:pPr>
        <w:autoSpaceDE w:val="0"/>
        <w:autoSpaceDN w:val="0"/>
        <w:adjustRightInd w:val="0"/>
        <w:rPr>
          <w:szCs w:val="28"/>
        </w:rPr>
      </w:pPr>
    </w:p>
    <w:p w14:paraId="0331C0A2" w14:textId="77777777" w:rsidR="0088043F" w:rsidRDefault="0088043F" w:rsidP="00A2378B">
      <w:pPr>
        <w:autoSpaceDE w:val="0"/>
        <w:autoSpaceDN w:val="0"/>
        <w:adjustRightInd w:val="0"/>
        <w:rPr>
          <w:szCs w:val="28"/>
        </w:rPr>
      </w:pPr>
      <w:r w:rsidRPr="000474C1">
        <w:rPr>
          <w:szCs w:val="28"/>
        </w:rPr>
        <w:t xml:space="preserve">FAO and WHO, together with </w:t>
      </w:r>
      <w:r w:rsidR="006F12C0" w:rsidRPr="000474C1">
        <w:rPr>
          <w:szCs w:val="28"/>
        </w:rPr>
        <w:t xml:space="preserve">other </w:t>
      </w:r>
      <w:r w:rsidRPr="000474C1">
        <w:rPr>
          <w:szCs w:val="28"/>
        </w:rPr>
        <w:t>UN agencies</w:t>
      </w:r>
      <w:r w:rsidR="00D265C2" w:rsidRPr="000474C1">
        <w:rPr>
          <w:szCs w:val="28"/>
        </w:rPr>
        <w:t>,</w:t>
      </w:r>
      <w:r w:rsidRPr="000474C1">
        <w:rPr>
          <w:szCs w:val="28"/>
        </w:rPr>
        <w:t xml:space="preserve"> have a special responsibility for follow-up.</w:t>
      </w:r>
      <w:r w:rsidR="00A2378B" w:rsidRPr="000474C1">
        <w:rPr>
          <w:szCs w:val="28"/>
        </w:rPr>
        <w:t xml:space="preserve"> </w:t>
      </w:r>
      <w:r w:rsidR="00A2378B" w:rsidRPr="00891F97">
        <w:rPr>
          <w:szCs w:val="28"/>
        </w:rPr>
        <w:t xml:space="preserve">FAO and WHO will continue providing evidence for the definition of a healthy diet, for the </w:t>
      </w:r>
      <w:r w:rsidR="00A2378B" w:rsidRPr="00891F97">
        <w:rPr>
          <w:szCs w:val="28"/>
        </w:rPr>
        <w:lastRenderedPageBreak/>
        <w:t>identification of effective</w:t>
      </w:r>
      <w:r w:rsidR="000901F9" w:rsidRPr="00891F97">
        <w:rPr>
          <w:szCs w:val="28"/>
        </w:rPr>
        <w:t xml:space="preserve"> </w:t>
      </w:r>
      <w:r w:rsidR="00A2378B" w:rsidRPr="00891F97">
        <w:rPr>
          <w:szCs w:val="28"/>
        </w:rPr>
        <w:t xml:space="preserve">actions to address </w:t>
      </w:r>
      <w:r w:rsidR="00396F31" w:rsidRPr="00891F97">
        <w:rPr>
          <w:szCs w:val="28"/>
        </w:rPr>
        <w:t xml:space="preserve">the </w:t>
      </w:r>
      <w:r w:rsidR="00A2378B" w:rsidRPr="00891F97">
        <w:rPr>
          <w:szCs w:val="28"/>
        </w:rPr>
        <w:t xml:space="preserve">multiple forms of malnutrition, </w:t>
      </w:r>
      <w:r w:rsidR="00396F31" w:rsidRPr="00891F97">
        <w:rPr>
          <w:szCs w:val="28"/>
        </w:rPr>
        <w:t>and</w:t>
      </w:r>
      <w:r w:rsidR="00A2378B" w:rsidRPr="00891F97">
        <w:rPr>
          <w:szCs w:val="28"/>
        </w:rPr>
        <w:t xml:space="preserve"> propose </w:t>
      </w:r>
      <w:r w:rsidR="00396F31" w:rsidRPr="00891F97">
        <w:rPr>
          <w:szCs w:val="28"/>
        </w:rPr>
        <w:t xml:space="preserve">appropriate </w:t>
      </w:r>
      <w:r w:rsidR="00A2378B" w:rsidRPr="00891F97">
        <w:rPr>
          <w:szCs w:val="28"/>
        </w:rPr>
        <w:t>implementation tools, monitoring and assessment frameworks.</w:t>
      </w:r>
      <w:r w:rsidR="00A2378B" w:rsidRPr="00397A68">
        <w:rPr>
          <w:szCs w:val="28"/>
        </w:rPr>
        <w:t xml:space="preserve"> </w:t>
      </w:r>
      <w:r w:rsidRPr="00397A68">
        <w:rPr>
          <w:szCs w:val="28"/>
        </w:rPr>
        <w:t>All concerned UN partners are urged to strengthen their collaborative and cooperative mechanisms</w:t>
      </w:r>
      <w:r w:rsidR="00B82765" w:rsidRPr="00397A68">
        <w:rPr>
          <w:szCs w:val="28"/>
        </w:rPr>
        <w:t xml:space="preserve"> </w:t>
      </w:r>
      <w:r w:rsidRPr="00397A68">
        <w:rPr>
          <w:szCs w:val="28"/>
        </w:rPr>
        <w:t>in order to fully participate at international, regional, national and local levels in achiev</w:t>
      </w:r>
      <w:r w:rsidR="00E8131E" w:rsidRPr="00397A68">
        <w:rPr>
          <w:szCs w:val="28"/>
        </w:rPr>
        <w:t>ing</w:t>
      </w:r>
      <w:r w:rsidRPr="00397A68">
        <w:rPr>
          <w:szCs w:val="28"/>
        </w:rPr>
        <w:t xml:space="preserve"> the objectives of the Framework for Action. </w:t>
      </w:r>
    </w:p>
    <w:p w14:paraId="26B7B42F" w14:textId="77777777" w:rsidR="00322486" w:rsidRPr="00397A68" w:rsidRDefault="00322486" w:rsidP="00A2378B">
      <w:pPr>
        <w:autoSpaceDE w:val="0"/>
        <w:autoSpaceDN w:val="0"/>
        <w:adjustRightInd w:val="0"/>
        <w:rPr>
          <w:szCs w:val="28"/>
        </w:rPr>
      </w:pPr>
    </w:p>
    <w:p w14:paraId="708844CB" w14:textId="77777777" w:rsidR="0088043F" w:rsidRPr="00397A68" w:rsidRDefault="0088043F" w:rsidP="00A05201">
      <w:pPr>
        <w:pStyle w:val="Heading1"/>
      </w:pPr>
      <w:bookmarkStart w:id="165" w:name="_Toc393309006"/>
      <w:r w:rsidRPr="00397A68">
        <w:t>RECOMMENDATIONS FOR FOLLOW-UP</w:t>
      </w:r>
      <w:bookmarkEnd w:id="165"/>
      <w:r w:rsidRPr="00397A68">
        <w:t xml:space="preserve"> </w:t>
      </w:r>
    </w:p>
    <w:p w14:paraId="36C408CC" w14:textId="77777777" w:rsidR="00E41046" w:rsidRPr="00397A68" w:rsidRDefault="00E41046" w:rsidP="0038559F">
      <w:pPr>
        <w:autoSpaceDE w:val="0"/>
        <w:autoSpaceDN w:val="0"/>
        <w:adjustRightInd w:val="0"/>
        <w:rPr>
          <w:szCs w:val="28"/>
        </w:rPr>
      </w:pPr>
    </w:p>
    <w:p w14:paraId="19924710" w14:textId="77777777" w:rsidR="00E41046" w:rsidRPr="00397A68" w:rsidRDefault="00E41046" w:rsidP="0038559F">
      <w:pPr>
        <w:autoSpaceDE w:val="0"/>
        <w:autoSpaceDN w:val="0"/>
        <w:adjustRightInd w:val="0"/>
        <w:rPr>
          <w:szCs w:val="28"/>
        </w:rPr>
      </w:pPr>
      <w:r w:rsidRPr="000474C1">
        <w:rPr>
          <w:szCs w:val="28"/>
        </w:rPr>
        <w:t>During 2014-2015</w:t>
      </w:r>
      <w:r w:rsidR="00396F31">
        <w:rPr>
          <w:szCs w:val="28"/>
        </w:rPr>
        <w:t>,</w:t>
      </w:r>
      <w:r w:rsidRPr="00397A68">
        <w:rPr>
          <w:szCs w:val="28"/>
        </w:rPr>
        <w:t xml:space="preserve"> the Framework for Action will be submitted for </w:t>
      </w:r>
      <w:r w:rsidR="00F76829" w:rsidRPr="00397A68">
        <w:rPr>
          <w:szCs w:val="28"/>
        </w:rPr>
        <w:t>endorsement</w:t>
      </w:r>
      <w:r w:rsidRPr="00397A68">
        <w:rPr>
          <w:szCs w:val="28"/>
        </w:rPr>
        <w:t xml:space="preserve"> by the FAO Council, the World Health Assembly and the United Nations General Assembly</w:t>
      </w:r>
      <w:r w:rsidR="00F76829" w:rsidRPr="00397A68">
        <w:rPr>
          <w:szCs w:val="28"/>
        </w:rPr>
        <w:t xml:space="preserve"> (UNGA)</w:t>
      </w:r>
      <w:r w:rsidRPr="00397A68">
        <w:rPr>
          <w:szCs w:val="28"/>
        </w:rPr>
        <w:t>.</w:t>
      </w:r>
      <w:r w:rsidR="009601C0" w:rsidRPr="00397A68">
        <w:rPr>
          <w:szCs w:val="28"/>
        </w:rPr>
        <w:t xml:space="preserve"> </w:t>
      </w:r>
      <w:r w:rsidR="00F76829" w:rsidRPr="00397A68">
        <w:rPr>
          <w:szCs w:val="28"/>
        </w:rPr>
        <w:t>Thereafter, there will be periodic reporting to the UNGA on progress in implementing the Framework.</w:t>
      </w:r>
    </w:p>
    <w:p w14:paraId="1BBCF932" w14:textId="77777777" w:rsidR="009601C0" w:rsidRPr="00397A68" w:rsidRDefault="009601C0" w:rsidP="0038559F">
      <w:pPr>
        <w:autoSpaceDE w:val="0"/>
        <w:autoSpaceDN w:val="0"/>
        <w:adjustRightInd w:val="0"/>
        <w:rPr>
          <w:szCs w:val="28"/>
        </w:rPr>
      </w:pPr>
    </w:p>
    <w:p w14:paraId="3BB0B879" w14:textId="77777777" w:rsidR="009601C0" w:rsidRPr="00397A68" w:rsidRDefault="009601C0" w:rsidP="0038559F">
      <w:pPr>
        <w:autoSpaceDE w:val="0"/>
        <w:autoSpaceDN w:val="0"/>
        <w:adjustRightInd w:val="0"/>
        <w:rPr>
          <w:szCs w:val="28"/>
        </w:rPr>
      </w:pPr>
      <w:r w:rsidRPr="00397A68">
        <w:rPr>
          <w:szCs w:val="28"/>
        </w:rPr>
        <w:t>The governing bodies of FAO, WHO and other relevant international organizations are specifically requested to give consideration during 2015 to determine ways and means of strengthening their capabilities for implementing the Rome Declaration and Framework for Action. FAO and WHO are requested to consider the inclusion of periodic reports on overall follow-up to ICN2 in the agendas of FAO regional conferences and WHO regional committee meetings.</w:t>
      </w:r>
    </w:p>
    <w:p w14:paraId="05A1D479" w14:textId="77777777" w:rsidR="000901F9" w:rsidRPr="00397A68" w:rsidRDefault="000901F9" w:rsidP="0038559F">
      <w:pPr>
        <w:autoSpaceDE w:val="0"/>
        <w:autoSpaceDN w:val="0"/>
        <w:adjustRightInd w:val="0"/>
        <w:rPr>
          <w:szCs w:val="28"/>
        </w:rPr>
      </w:pPr>
    </w:p>
    <w:p w14:paraId="2C60E99E" w14:textId="77777777" w:rsidR="000901F9" w:rsidRPr="00397A68" w:rsidRDefault="00183E26" w:rsidP="00A2378B">
      <w:pPr>
        <w:autoSpaceDE w:val="0"/>
        <w:autoSpaceDN w:val="0"/>
        <w:adjustRightInd w:val="0"/>
        <w:rPr>
          <w:szCs w:val="28"/>
        </w:rPr>
      </w:pPr>
      <w:r w:rsidRPr="00891F97">
        <w:rPr>
          <w:szCs w:val="28"/>
        </w:rPr>
        <w:t>As the leading specialized agencies of the UN system in the fields of food, nutrition and health, FAO and WHO are requested to jointly prepare, in close collaboration with other UN partners, a consolidated report on implementation of the Rome Declaration and Framework for Action and also on its implementation by member countries and other international organizations for review by their governing bodies by 2019.</w:t>
      </w:r>
      <w:r w:rsidRPr="00397A68">
        <w:rPr>
          <w:szCs w:val="28"/>
        </w:rPr>
        <w:t xml:space="preserve"> </w:t>
      </w:r>
    </w:p>
    <w:p w14:paraId="1CEF2D10" w14:textId="77777777" w:rsidR="0088043F" w:rsidRPr="00397A68" w:rsidRDefault="0088043F" w:rsidP="00891F97">
      <w:pPr>
        <w:autoSpaceDE w:val="0"/>
        <w:autoSpaceDN w:val="0"/>
        <w:adjustRightInd w:val="0"/>
        <w:rPr>
          <w:szCs w:val="28"/>
        </w:rPr>
      </w:pPr>
    </w:p>
    <w:p w14:paraId="1EA09069" w14:textId="77777777" w:rsidR="0088043F" w:rsidRPr="00397A68" w:rsidRDefault="00086320" w:rsidP="00A05201">
      <w:pPr>
        <w:autoSpaceDE w:val="0"/>
        <w:autoSpaceDN w:val="0"/>
        <w:adjustRightInd w:val="0"/>
        <w:rPr>
          <w:szCs w:val="28"/>
        </w:rPr>
      </w:pPr>
      <w:r w:rsidRPr="00397A68">
        <w:rPr>
          <w:szCs w:val="28"/>
        </w:rPr>
        <w:t>At the national level, g</w:t>
      </w:r>
      <w:r w:rsidR="0088043F" w:rsidRPr="00397A68">
        <w:rPr>
          <w:szCs w:val="28"/>
        </w:rPr>
        <w:t xml:space="preserve">overnments are urged to </w:t>
      </w:r>
      <w:r w:rsidR="00C64A1F" w:rsidRPr="00397A68">
        <w:rPr>
          <w:szCs w:val="28"/>
        </w:rPr>
        <w:t>appoint or strengthen existing</w:t>
      </w:r>
      <w:r w:rsidR="003C6779" w:rsidRPr="000474C1">
        <w:rPr>
          <w:szCs w:val="28"/>
        </w:rPr>
        <w:t xml:space="preserve"> nutrition</w:t>
      </w:r>
      <w:r w:rsidR="0088043F" w:rsidRPr="000474C1">
        <w:rPr>
          <w:szCs w:val="28"/>
        </w:rPr>
        <w:t xml:space="preserve"> focal points </w:t>
      </w:r>
      <w:r w:rsidR="003C6779" w:rsidRPr="000474C1">
        <w:rPr>
          <w:szCs w:val="28"/>
        </w:rPr>
        <w:t xml:space="preserve">to coordinate </w:t>
      </w:r>
      <w:r w:rsidR="00C64A1F" w:rsidRPr="000474C1">
        <w:rPr>
          <w:szCs w:val="28"/>
        </w:rPr>
        <w:t xml:space="preserve">efforts by </w:t>
      </w:r>
      <w:r w:rsidR="003C6779" w:rsidRPr="000474C1">
        <w:rPr>
          <w:szCs w:val="28"/>
        </w:rPr>
        <w:t xml:space="preserve">line ministries </w:t>
      </w:r>
      <w:r w:rsidR="00C64A1F" w:rsidRPr="000474C1">
        <w:rPr>
          <w:szCs w:val="28"/>
        </w:rPr>
        <w:t xml:space="preserve">and other stakeholders </w:t>
      </w:r>
      <w:r w:rsidR="0088043F" w:rsidRPr="000474C1">
        <w:rPr>
          <w:szCs w:val="28"/>
        </w:rPr>
        <w:t xml:space="preserve">to improve </w:t>
      </w:r>
      <w:r w:rsidR="00397A68">
        <w:rPr>
          <w:szCs w:val="28"/>
        </w:rPr>
        <w:t xml:space="preserve">people’s </w:t>
      </w:r>
      <w:r w:rsidR="0088043F" w:rsidRPr="00397A68">
        <w:rPr>
          <w:szCs w:val="28"/>
        </w:rPr>
        <w:t>nutrition, including the following:</w:t>
      </w:r>
    </w:p>
    <w:p w14:paraId="10D0DE92" w14:textId="77777777" w:rsidR="0088043F" w:rsidRPr="00397A68" w:rsidRDefault="0088043F" w:rsidP="00A05201">
      <w:pPr>
        <w:autoSpaceDE w:val="0"/>
        <w:autoSpaceDN w:val="0"/>
        <w:adjustRightInd w:val="0"/>
        <w:rPr>
          <w:szCs w:val="28"/>
        </w:rPr>
      </w:pPr>
    </w:p>
    <w:p w14:paraId="37F73306" w14:textId="05A57AD7" w:rsidR="0088043F" w:rsidRPr="00397A68" w:rsidRDefault="0088043F" w:rsidP="00A2378B">
      <w:pPr>
        <w:autoSpaceDE w:val="0"/>
        <w:autoSpaceDN w:val="0"/>
        <w:adjustRightInd w:val="0"/>
        <w:rPr>
          <w:szCs w:val="28"/>
        </w:rPr>
      </w:pPr>
      <w:r w:rsidRPr="00397A68">
        <w:rPr>
          <w:szCs w:val="28"/>
        </w:rPr>
        <w:t>(a) prepare, as early as possible</w:t>
      </w:r>
      <w:r w:rsidR="008F3FE3" w:rsidRPr="00397A68">
        <w:rPr>
          <w:szCs w:val="28"/>
        </w:rPr>
        <w:t>,</w:t>
      </w:r>
      <w:r w:rsidRPr="00397A68">
        <w:rPr>
          <w:szCs w:val="28"/>
        </w:rPr>
        <w:t xml:space="preserve"> and not later than 2015, </w:t>
      </w:r>
      <w:r w:rsidR="00A2378B" w:rsidRPr="00891F97">
        <w:rPr>
          <w:szCs w:val="28"/>
        </w:rPr>
        <w:t>an assessment of their</w:t>
      </w:r>
      <w:r w:rsidR="00A2378B" w:rsidRPr="00397A68">
        <w:rPr>
          <w:szCs w:val="28"/>
        </w:rPr>
        <w:t xml:space="preserve"> </w:t>
      </w:r>
      <w:r w:rsidRPr="00397A68">
        <w:rPr>
          <w:szCs w:val="28"/>
        </w:rPr>
        <w:t xml:space="preserve">national policies, strategies, plans and programmes </w:t>
      </w:r>
      <w:r w:rsidR="00A2378B" w:rsidRPr="00891F97">
        <w:rPr>
          <w:szCs w:val="28"/>
        </w:rPr>
        <w:t xml:space="preserve">with reference to </w:t>
      </w:r>
      <w:r w:rsidRPr="00397A68">
        <w:rPr>
          <w:szCs w:val="28"/>
        </w:rPr>
        <w:t>the commitments in the Rome Declaration and Framework for Action</w:t>
      </w:r>
      <w:r w:rsidR="00A2378B" w:rsidRPr="00397A68">
        <w:rPr>
          <w:szCs w:val="28"/>
        </w:rPr>
        <w:t>,</w:t>
      </w:r>
      <w:r w:rsidR="006C2B57" w:rsidRPr="00397A68">
        <w:rPr>
          <w:szCs w:val="28"/>
        </w:rPr>
        <w:t xml:space="preserve"> </w:t>
      </w:r>
      <w:r w:rsidRPr="00397A68">
        <w:rPr>
          <w:szCs w:val="28"/>
        </w:rPr>
        <w:t>based on analys</w:t>
      </w:r>
      <w:r w:rsidR="003C6779" w:rsidRPr="00397A68">
        <w:rPr>
          <w:szCs w:val="28"/>
        </w:rPr>
        <w:t>e</w:t>
      </w:r>
      <w:r w:rsidRPr="00397A68">
        <w:rPr>
          <w:szCs w:val="28"/>
        </w:rPr>
        <w:t>s of country situation</w:t>
      </w:r>
      <w:r w:rsidR="003C6779" w:rsidRPr="00397A68">
        <w:rPr>
          <w:szCs w:val="28"/>
        </w:rPr>
        <w:t>s</w:t>
      </w:r>
      <w:r w:rsidRPr="00397A68">
        <w:rPr>
          <w:szCs w:val="28"/>
        </w:rPr>
        <w:t xml:space="preserve"> and developed with the active participation of all relevant ministries, local governments and communities,</w:t>
      </w:r>
      <w:ins w:id="166" w:author="Ilaria Sisto" w:date="2014-08-09T12:58:00Z">
        <w:r w:rsidR="00A71559">
          <w:rPr>
            <w:szCs w:val="28"/>
          </w:rPr>
          <w:t xml:space="preserve"> </w:t>
        </w:r>
        <w:del w:id="167" w:author="Robert Vos (ESP)" w:date="2014-08-13T08:57:00Z">
          <w:r w:rsidR="00A71559" w:rsidDel="00A55AE0">
            <w:rPr>
              <w:szCs w:val="28"/>
            </w:rPr>
            <w:delText>representatives of rural men and women,</w:delText>
          </w:r>
        </w:del>
      </w:ins>
      <w:del w:id="168" w:author="Robert Vos (ESP)" w:date="2014-08-13T08:57:00Z">
        <w:r w:rsidRPr="00397A68" w:rsidDel="00A55AE0">
          <w:rPr>
            <w:szCs w:val="28"/>
          </w:rPr>
          <w:delText xml:space="preserve"> </w:delText>
        </w:r>
      </w:del>
      <w:r w:rsidRPr="00397A68">
        <w:rPr>
          <w:szCs w:val="28"/>
        </w:rPr>
        <w:t>non</w:t>
      </w:r>
      <w:ins w:id="169" w:author="Robert Vos (ESP)" w:date="2014-08-13T08:57:00Z">
        <w:r w:rsidR="00A55AE0">
          <w:rPr>
            <w:szCs w:val="28"/>
          </w:rPr>
          <w:t>-</w:t>
        </w:r>
      </w:ins>
      <w:r w:rsidRPr="00397A68">
        <w:rPr>
          <w:szCs w:val="28"/>
        </w:rPr>
        <w:t>governmental and research organizations and the private sector</w:t>
      </w:r>
      <w:r w:rsidR="00A2378B" w:rsidRPr="00891F97">
        <w:rPr>
          <w:szCs w:val="28"/>
        </w:rPr>
        <w:t>; as appropriate, establish a process for revision within the following two years</w:t>
      </w:r>
      <w:r w:rsidR="00397A68" w:rsidRPr="00397A68">
        <w:rPr>
          <w:szCs w:val="28"/>
        </w:rPr>
        <w:t>.</w:t>
      </w:r>
    </w:p>
    <w:p w14:paraId="216D388F" w14:textId="77777777" w:rsidR="0088043F" w:rsidRPr="00397A68" w:rsidRDefault="0088043F" w:rsidP="00A05201">
      <w:pPr>
        <w:autoSpaceDE w:val="0"/>
        <w:autoSpaceDN w:val="0"/>
        <w:adjustRightInd w:val="0"/>
        <w:rPr>
          <w:szCs w:val="28"/>
        </w:rPr>
      </w:pPr>
    </w:p>
    <w:p w14:paraId="761F9572" w14:textId="77777777" w:rsidR="000B2A1A" w:rsidRPr="000474C1" w:rsidRDefault="0088043F" w:rsidP="00A05201">
      <w:pPr>
        <w:autoSpaceDE w:val="0"/>
        <w:autoSpaceDN w:val="0"/>
        <w:adjustRightInd w:val="0"/>
        <w:rPr>
          <w:b/>
          <w:szCs w:val="28"/>
        </w:rPr>
      </w:pPr>
      <w:r w:rsidRPr="00397A68">
        <w:rPr>
          <w:szCs w:val="28"/>
        </w:rPr>
        <w:t xml:space="preserve">(b) </w:t>
      </w:r>
      <w:proofErr w:type="gramStart"/>
      <w:r w:rsidR="003C6779" w:rsidRPr="00397A68">
        <w:rPr>
          <w:szCs w:val="28"/>
        </w:rPr>
        <w:t>mobilize</w:t>
      </w:r>
      <w:proofErr w:type="gramEnd"/>
      <w:r w:rsidR="003C6779" w:rsidRPr="00397A68">
        <w:rPr>
          <w:szCs w:val="28"/>
        </w:rPr>
        <w:t xml:space="preserve"> and </w:t>
      </w:r>
      <w:r w:rsidRPr="00397A68">
        <w:rPr>
          <w:szCs w:val="28"/>
        </w:rPr>
        <w:t xml:space="preserve">allocate </w:t>
      </w:r>
      <w:r w:rsidR="000B2A1A" w:rsidRPr="00397A68">
        <w:rPr>
          <w:szCs w:val="28"/>
        </w:rPr>
        <w:t xml:space="preserve">adequate financial, technical, human and institutional resources </w:t>
      </w:r>
      <w:r w:rsidR="00BE4C1A" w:rsidRPr="00397A68">
        <w:rPr>
          <w:szCs w:val="28"/>
        </w:rPr>
        <w:t xml:space="preserve">necessary for </w:t>
      </w:r>
      <w:r w:rsidR="000B2A1A" w:rsidRPr="000474C1">
        <w:rPr>
          <w:szCs w:val="28"/>
        </w:rPr>
        <w:t xml:space="preserve">implementing policies, strategies, plans and programmes </w:t>
      </w:r>
      <w:r w:rsidR="00BE4C1A" w:rsidRPr="000474C1">
        <w:rPr>
          <w:szCs w:val="28"/>
        </w:rPr>
        <w:t>for improving nutrition</w:t>
      </w:r>
      <w:r w:rsidR="000B2A1A" w:rsidRPr="000474C1">
        <w:rPr>
          <w:szCs w:val="28"/>
        </w:rPr>
        <w:t xml:space="preserve">. </w:t>
      </w:r>
    </w:p>
    <w:p w14:paraId="34B52BE7" w14:textId="77777777" w:rsidR="0088043F" w:rsidRPr="000474C1" w:rsidRDefault="0088043F" w:rsidP="00A05201">
      <w:pPr>
        <w:autoSpaceDE w:val="0"/>
        <w:autoSpaceDN w:val="0"/>
        <w:adjustRightInd w:val="0"/>
        <w:rPr>
          <w:szCs w:val="28"/>
        </w:rPr>
      </w:pPr>
    </w:p>
    <w:p w14:paraId="25620F91" w14:textId="77777777" w:rsidR="0088043F" w:rsidRPr="000474C1" w:rsidRDefault="0088043F" w:rsidP="00A05201">
      <w:pPr>
        <w:autoSpaceDE w:val="0"/>
        <w:autoSpaceDN w:val="0"/>
        <w:adjustRightInd w:val="0"/>
        <w:rPr>
          <w:szCs w:val="28"/>
        </w:rPr>
      </w:pPr>
      <w:r w:rsidRPr="000474C1">
        <w:rPr>
          <w:szCs w:val="28"/>
        </w:rPr>
        <w:t xml:space="preserve">(c) </w:t>
      </w:r>
      <w:proofErr w:type="gramStart"/>
      <w:r w:rsidRPr="000474C1">
        <w:rPr>
          <w:szCs w:val="28"/>
        </w:rPr>
        <w:t>prepare</w:t>
      </w:r>
      <w:proofErr w:type="gramEnd"/>
      <w:r w:rsidRPr="000474C1">
        <w:rPr>
          <w:szCs w:val="28"/>
        </w:rPr>
        <w:t>, where appropriate, specific proposals for research priorities and capacity building, establishing links between government, non-governmental sectors, appropriate organizations and academic institutions.</w:t>
      </w:r>
    </w:p>
    <w:p w14:paraId="3DFBEE90" w14:textId="77777777" w:rsidR="0088043F" w:rsidRPr="000474C1" w:rsidRDefault="0088043F" w:rsidP="00A05201">
      <w:pPr>
        <w:autoSpaceDE w:val="0"/>
        <w:autoSpaceDN w:val="0"/>
        <w:adjustRightInd w:val="0"/>
        <w:rPr>
          <w:szCs w:val="28"/>
        </w:rPr>
      </w:pPr>
    </w:p>
    <w:p w14:paraId="04FBEFB2" w14:textId="77777777" w:rsidR="0088043F" w:rsidRPr="00891F97" w:rsidRDefault="0088043F" w:rsidP="00A05201">
      <w:pPr>
        <w:rPr>
          <w:szCs w:val="28"/>
        </w:rPr>
      </w:pPr>
      <w:r w:rsidRPr="00891F97">
        <w:rPr>
          <w:szCs w:val="28"/>
        </w:rPr>
        <w:lastRenderedPageBreak/>
        <w:t xml:space="preserve">(d) </w:t>
      </w:r>
      <w:proofErr w:type="gramStart"/>
      <w:r w:rsidRPr="00891F97">
        <w:rPr>
          <w:szCs w:val="28"/>
        </w:rPr>
        <w:t>disseminate</w:t>
      </w:r>
      <w:proofErr w:type="gramEnd"/>
      <w:r w:rsidRPr="00891F97">
        <w:rPr>
          <w:szCs w:val="28"/>
        </w:rPr>
        <w:t xml:space="preserve"> to the public, includ</w:t>
      </w:r>
      <w:r w:rsidR="003C6779" w:rsidRPr="00891F97">
        <w:rPr>
          <w:szCs w:val="28"/>
        </w:rPr>
        <w:t>ing</w:t>
      </w:r>
      <w:r w:rsidRPr="00891F97">
        <w:rPr>
          <w:szCs w:val="28"/>
        </w:rPr>
        <w:t xml:space="preserve"> parliamentary bodies, information on the principles and objectives of the Rome Declaration and Framework for Action as well as </w:t>
      </w:r>
      <w:r w:rsidR="008F3FE3" w:rsidRPr="00891F97">
        <w:rPr>
          <w:szCs w:val="28"/>
        </w:rPr>
        <w:t>on progress made</w:t>
      </w:r>
      <w:r w:rsidRPr="00891F97">
        <w:rPr>
          <w:szCs w:val="28"/>
        </w:rPr>
        <w:t>.</w:t>
      </w:r>
    </w:p>
    <w:p w14:paraId="502729EC" w14:textId="77777777" w:rsidR="0088043F" w:rsidRPr="00891F97" w:rsidRDefault="0088043F" w:rsidP="00A05201">
      <w:pPr>
        <w:autoSpaceDE w:val="0"/>
        <w:autoSpaceDN w:val="0"/>
        <w:adjustRightInd w:val="0"/>
        <w:rPr>
          <w:szCs w:val="28"/>
        </w:rPr>
      </w:pPr>
      <w:r w:rsidRPr="00891F97">
        <w:rPr>
          <w:szCs w:val="28"/>
        </w:rPr>
        <w:t xml:space="preserve"> </w:t>
      </w:r>
    </w:p>
    <w:p w14:paraId="09802DA9" w14:textId="77777777" w:rsidR="0088043F" w:rsidRPr="00891F97" w:rsidRDefault="0088043F" w:rsidP="00A05201">
      <w:pPr>
        <w:autoSpaceDE w:val="0"/>
        <w:autoSpaceDN w:val="0"/>
        <w:adjustRightInd w:val="0"/>
        <w:rPr>
          <w:szCs w:val="28"/>
        </w:rPr>
      </w:pPr>
      <w:r w:rsidRPr="00891F97">
        <w:rPr>
          <w:szCs w:val="28"/>
        </w:rPr>
        <w:t xml:space="preserve">(e) </w:t>
      </w:r>
      <w:proofErr w:type="gramStart"/>
      <w:r w:rsidRPr="00891F97">
        <w:rPr>
          <w:szCs w:val="28"/>
        </w:rPr>
        <w:t>strengthen</w:t>
      </w:r>
      <w:proofErr w:type="gramEnd"/>
      <w:r w:rsidRPr="00891F97">
        <w:rPr>
          <w:szCs w:val="28"/>
        </w:rPr>
        <w:t xml:space="preserve"> collaboration with civil society, community agencies, focal private sector representatives and citizens on the design and implementation of </w:t>
      </w:r>
      <w:r w:rsidR="001237D9" w:rsidRPr="00891F97">
        <w:rPr>
          <w:szCs w:val="28"/>
        </w:rPr>
        <w:t>national</w:t>
      </w:r>
      <w:r w:rsidRPr="00891F97">
        <w:rPr>
          <w:szCs w:val="28"/>
        </w:rPr>
        <w:t xml:space="preserve"> action plan</w:t>
      </w:r>
      <w:r w:rsidR="001237D9" w:rsidRPr="00891F97">
        <w:rPr>
          <w:szCs w:val="28"/>
        </w:rPr>
        <w:t>s</w:t>
      </w:r>
      <w:r w:rsidRPr="00891F97">
        <w:rPr>
          <w:szCs w:val="28"/>
        </w:rPr>
        <w:t>.</w:t>
      </w:r>
    </w:p>
    <w:p w14:paraId="15646797" w14:textId="77777777" w:rsidR="0088043F" w:rsidRPr="00891F97" w:rsidRDefault="0088043F" w:rsidP="00A05201">
      <w:pPr>
        <w:autoSpaceDE w:val="0"/>
        <w:autoSpaceDN w:val="0"/>
        <w:adjustRightInd w:val="0"/>
        <w:rPr>
          <w:szCs w:val="28"/>
        </w:rPr>
      </w:pPr>
    </w:p>
    <w:p w14:paraId="47E6D25D" w14:textId="77777777" w:rsidR="0088043F" w:rsidRPr="00891F97" w:rsidRDefault="0088043F" w:rsidP="00A05201">
      <w:pPr>
        <w:autoSpaceDE w:val="0"/>
        <w:autoSpaceDN w:val="0"/>
        <w:adjustRightInd w:val="0"/>
        <w:rPr>
          <w:szCs w:val="28"/>
        </w:rPr>
      </w:pPr>
      <w:r w:rsidRPr="00891F97">
        <w:rPr>
          <w:szCs w:val="28"/>
        </w:rPr>
        <w:t xml:space="preserve">UN organizations and other concerned parties are requested to prepare and disseminate information </w:t>
      </w:r>
      <w:r w:rsidR="004B75F0" w:rsidRPr="00891F97">
        <w:rPr>
          <w:szCs w:val="28"/>
        </w:rPr>
        <w:t>to</w:t>
      </w:r>
      <w:r w:rsidRPr="00891F97">
        <w:rPr>
          <w:szCs w:val="28"/>
        </w:rPr>
        <w:t xml:space="preserve"> </w:t>
      </w:r>
      <w:r w:rsidR="004B75F0" w:rsidRPr="00891F97">
        <w:rPr>
          <w:szCs w:val="28"/>
        </w:rPr>
        <w:t>t</w:t>
      </w:r>
      <w:r w:rsidRPr="00891F97">
        <w:rPr>
          <w:szCs w:val="28"/>
        </w:rPr>
        <w:t>he public on the Rome Declaration and Framework for Action</w:t>
      </w:r>
      <w:r w:rsidR="004B75F0" w:rsidRPr="00891F97">
        <w:rPr>
          <w:szCs w:val="28"/>
        </w:rPr>
        <w:t xml:space="preserve"> and their involvement in follow-up actions</w:t>
      </w:r>
      <w:r w:rsidRPr="00891F97">
        <w:rPr>
          <w:szCs w:val="28"/>
        </w:rPr>
        <w:t>.</w:t>
      </w:r>
    </w:p>
    <w:p w14:paraId="7D2110B3" w14:textId="77777777" w:rsidR="0088043F" w:rsidRPr="00891F97" w:rsidRDefault="0088043F" w:rsidP="00A05201">
      <w:pPr>
        <w:autoSpaceDE w:val="0"/>
        <w:autoSpaceDN w:val="0"/>
        <w:adjustRightInd w:val="0"/>
        <w:rPr>
          <w:szCs w:val="28"/>
        </w:rPr>
      </w:pPr>
    </w:p>
    <w:p w14:paraId="788A97D6" w14:textId="77777777" w:rsidR="00E06BA1" w:rsidRPr="00F65552" w:rsidRDefault="00E06BA1" w:rsidP="00E06BA1">
      <w:pPr>
        <w:autoSpaceDE w:val="0"/>
        <w:autoSpaceDN w:val="0"/>
        <w:adjustRightInd w:val="0"/>
        <w:rPr>
          <w:szCs w:val="28"/>
        </w:rPr>
      </w:pPr>
      <w:r w:rsidRPr="00F65552">
        <w:rPr>
          <w:szCs w:val="28"/>
        </w:rPr>
        <w:t>An Intergovernmental Panel on Nutrition (IPN), composed of national high-level nutrition ex</w:t>
      </w:r>
      <w:r>
        <w:rPr>
          <w:szCs w:val="28"/>
        </w:rPr>
        <w:t>perts, c</w:t>
      </w:r>
      <w:r w:rsidRPr="00F65552">
        <w:rPr>
          <w:szCs w:val="28"/>
        </w:rPr>
        <w:t>ould be established in 2015 to provide the world with a clear scientific view on the current state of knowledge on nutrition issues. The IPN should review and assess the most recent scientific, technical and socio-economic information produced worldwide relevant to understanding n</w:t>
      </w:r>
      <w:r>
        <w:rPr>
          <w:szCs w:val="28"/>
        </w:rPr>
        <w:t>utrition. It w</w:t>
      </w:r>
      <w:r w:rsidRPr="00F65552">
        <w:rPr>
          <w:szCs w:val="28"/>
        </w:rPr>
        <w:t xml:space="preserve">ould provide rigorous and balanced scientific information to decision makers and is not expected to conduct any research or to monitor nutrition data. </w:t>
      </w:r>
    </w:p>
    <w:p w14:paraId="77EFF3D6" w14:textId="77777777" w:rsidR="00E06BA1" w:rsidRDefault="00E06BA1" w:rsidP="00E06BA1">
      <w:pPr>
        <w:autoSpaceDE w:val="0"/>
        <w:autoSpaceDN w:val="0"/>
        <w:adjustRightInd w:val="0"/>
        <w:rPr>
          <w:szCs w:val="28"/>
        </w:rPr>
      </w:pPr>
    </w:p>
    <w:p w14:paraId="4B6A45C3" w14:textId="77777777" w:rsidR="003B3900" w:rsidRDefault="0088043F" w:rsidP="00A05201">
      <w:pPr>
        <w:autoSpaceDE w:val="0"/>
        <w:autoSpaceDN w:val="0"/>
        <w:adjustRightInd w:val="0"/>
        <w:rPr>
          <w:ins w:id="170" w:author="Robert Vos (ESP)" w:date="2014-08-13T08:57:00Z"/>
          <w:b/>
          <w:bCs/>
          <w:szCs w:val="28"/>
        </w:rPr>
      </w:pPr>
      <w:r w:rsidRPr="00891F97">
        <w:rPr>
          <w:szCs w:val="28"/>
        </w:rPr>
        <w:t xml:space="preserve">The ICN2 should be viewed as part of </w:t>
      </w:r>
      <w:r w:rsidR="004B75F0" w:rsidRPr="00891F97">
        <w:rPr>
          <w:szCs w:val="28"/>
        </w:rPr>
        <w:t>the</w:t>
      </w:r>
      <w:r w:rsidRPr="00891F97">
        <w:rPr>
          <w:szCs w:val="28"/>
        </w:rPr>
        <w:t xml:space="preserve"> wider process to eradicate hunger and </w:t>
      </w:r>
      <w:proofErr w:type="spellStart"/>
      <w:r w:rsidR="004B75F0" w:rsidRPr="00891F97">
        <w:rPr>
          <w:szCs w:val="28"/>
        </w:rPr>
        <w:t>undernutrition</w:t>
      </w:r>
      <w:proofErr w:type="spellEnd"/>
      <w:r w:rsidRPr="00891F97">
        <w:rPr>
          <w:szCs w:val="28"/>
        </w:rPr>
        <w:t xml:space="preserve">, especially in developing countries, and to </w:t>
      </w:r>
      <w:r w:rsidR="004B75F0" w:rsidRPr="00891F97">
        <w:rPr>
          <w:szCs w:val="28"/>
        </w:rPr>
        <w:t>reverse the</w:t>
      </w:r>
      <w:r w:rsidRPr="00891F97">
        <w:rPr>
          <w:szCs w:val="28"/>
        </w:rPr>
        <w:t xml:space="preserve"> increas</w:t>
      </w:r>
      <w:r w:rsidR="00D230CC" w:rsidRPr="00891F97">
        <w:rPr>
          <w:szCs w:val="28"/>
        </w:rPr>
        <w:t>ing</w:t>
      </w:r>
      <w:r w:rsidRPr="00891F97">
        <w:rPr>
          <w:szCs w:val="28"/>
        </w:rPr>
        <w:t xml:space="preserve"> incidence of diet-related communicable and non-communicable</w:t>
      </w:r>
      <w:r w:rsidR="004B75F0" w:rsidRPr="00891F97">
        <w:rPr>
          <w:szCs w:val="28"/>
        </w:rPr>
        <w:t xml:space="preserve"> diseases</w:t>
      </w:r>
      <w:r w:rsidR="00096D83" w:rsidRPr="00891F97">
        <w:rPr>
          <w:szCs w:val="28"/>
        </w:rPr>
        <w:t>.</w:t>
      </w:r>
      <w:r w:rsidR="008A275C" w:rsidRPr="00891F97">
        <w:rPr>
          <w:szCs w:val="28"/>
        </w:rPr>
        <w:t xml:space="preserve"> </w:t>
      </w:r>
      <w:r w:rsidR="00397A68" w:rsidRPr="00397A68" w:rsidDel="00397A68">
        <w:rPr>
          <w:b/>
          <w:bCs/>
          <w:szCs w:val="28"/>
        </w:rPr>
        <w:t xml:space="preserve"> </w:t>
      </w:r>
    </w:p>
    <w:p w14:paraId="38662D9F" w14:textId="77777777" w:rsidR="00A55AE0" w:rsidRPr="00891F97" w:rsidRDefault="00A55AE0" w:rsidP="00A05201">
      <w:pPr>
        <w:autoSpaceDE w:val="0"/>
        <w:autoSpaceDN w:val="0"/>
        <w:adjustRightInd w:val="0"/>
        <w:rPr>
          <w:szCs w:val="28"/>
        </w:rPr>
      </w:pPr>
    </w:p>
    <w:sectPr w:rsidR="00A55AE0" w:rsidRPr="00891F97" w:rsidSect="00882D94">
      <w:footerReference w:type="default" r:id="rId10"/>
      <w:pgSz w:w="11900" w:h="16820" w:code="9"/>
      <w:pgMar w:top="737" w:right="737" w:bottom="737" w:left="737"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Ilaria Sisto" w:date="2014-08-09T12:18:00Z" w:initials="IS">
    <w:p w14:paraId="47032EC5" w14:textId="77777777" w:rsidR="0050692B" w:rsidRDefault="0050692B">
      <w:pPr>
        <w:pStyle w:val="CommentText"/>
      </w:pPr>
      <w:r>
        <w:rPr>
          <w:rStyle w:val="CommentReference"/>
        </w:rPr>
        <w:annotationRef/>
      </w:r>
      <w:proofErr w:type="gramStart"/>
      <w:r>
        <w:t>It  is</w:t>
      </w:r>
      <w:proofErr w:type="gramEnd"/>
      <w:r>
        <w:t xml:space="preserve"> suggested to briefly explain why the implementation of the plans was so slow, if possible.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6177A1" w14:textId="77777777" w:rsidR="00C32D0D" w:rsidRDefault="00C32D0D" w:rsidP="00005676">
      <w:r>
        <w:separator/>
      </w:r>
    </w:p>
  </w:endnote>
  <w:endnote w:type="continuationSeparator" w:id="0">
    <w:p w14:paraId="61907C87" w14:textId="77777777" w:rsidR="00C32D0D" w:rsidRDefault="00C32D0D" w:rsidP="00005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60405020304"/>
    <w:charset w:val="00"/>
    <w:family w:val="roman"/>
    <w:pitch w:val="variable"/>
    <w:sig w:usb0="00000007" w:usb1="00000000" w:usb2="00000000" w:usb3="00000000" w:csb0="00000093" w:csb1="00000000"/>
  </w:font>
  <w:font w:name="Akzidenz Grotesk BE">
    <w:altName w:val="Times New Roman"/>
    <w:panose1 w:val="00000000000000000000"/>
    <w:charset w:val="4D"/>
    <w:family w:val="swiss"/>
    <w:notTrueType/>
    <w:pitch w:val="default"/>
    <w:sig w:usb0="00000003" w:usb1="00000000" w:usb2="00000000" w:usb3="00000000" w:csb0="00000001" w:csb1="00000000"/>
  </w:font>
  <w:font w:name="Palatino-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417894"/>
      <w:docPartObj>
        <w:docPartGallery w:val="Page Numbers (Bottom of Page)"/>
        <w:docPartUnique/>
      </w:docPartObj>
    </w:sdtPr>
    <w:sdtEndPr>
      <w:rPr>
        <w:noProof/>
      </w:rPr>
    </w:sdtEndPr>
    <w:sdtContent>
      <w:p w14:paraId="34825854" w14:textId="77777777" w:rsidR="0050692B" w:rsidRDefault="0050692B">
        <w:pPr>
          <w:pStyle w:val="Footer"/>
          <w:jc w:val="right"/>
        </w:pPr>
        <w:r>
          <w:fldChar w:fldCharType="begin"/>
        </w:r>
        <w:r>
          <w:instrText xml:space="preserve"> PAGE   \* MERGEFORMAT </w:instrText>
        </w:r>
        <w:r>
          <w:fldChar w:fldCharType="separate"/>
        </w:r>
        <w:r w:rsidR="00F76C21">
          <w:rPr>
            <w:noProof/>
          </w:rPr>
          <w:t>15</w:t>
        </w:r>
        <w:r>
          <w:rPr>
            <w:noProof/>
          </w:rPr>
          <w:fldChar w:fldCharType="end"/>
        </w:r>
      </w:p>
    </w:sdtContent>
  </w:sdt>
  <w:p w14:paraId="078351E1" w14:textId="77777777" w:rsidR="0050692B" w:rsidRDefault="005069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D6C3F0" w14:textId="77777777" w:rsidR="00C32D0D" w:rsidRDefault="00C32D0D" w:rsidP="00005676">
      <w:r>
        <w:separator/>
      </w:r>
    </w:p>
  </w:footnote>
  <w:footnote w:type="continuationSeparator" w:id="0">
    <w:p w14:paraId="0C832774" w14:textId="77777777" w:rsidR="00C32D0D" w:rsidRDefault="00C32D0D" w:rsidP="00005676">
      <w:r>
        <w:continuationSeparator/>
      </w:r>
    </w:p>
  </w:footnote>
  <w:footnote w:id="1">
    <w:p w14:paraId="0ED8608D" w14:textId="77777777" w:rsidR="0050692B" w:rsidRPr="00891F97" w:rsidRDefault="0050692B" w:rsidP="00A05201">
      <w:pPr>
        <w:pStyle w:val="FootnoteText"/>
        <w:rPr>
          <w:sz w:val="24"/>
          <w:szCs w:val="24"/>
        </w:rPr>
      </w:pPr>
      <w:r w:rsidRPr="000474C1">
        <w:rPr>
          <w:rStyle w:val="FootnoteReference"/>
          <w:sz w:val="24"/>
          <w:szCs w:val="24"/>
        </w:rPr>
        <w:footnoteRef/>
      </w:r>
      <w:r w:rsidRPr="00891F97">
        <w:rPr>
          <w:sz w:val="24"/>
          <w:szCs w:val="24"/>
        </w:rPr>
        <w:t xml:space="preserve"> SOFI, 2014</w:t>
      </w:r>
    </w:p>
  </w:footnote>
  <w:footnote w:id="2">
    <w:p w14:paraId="1DFCBB4B" w14:textId="77777777" w:rsidR="0050692B" w:rsidRPr="00891F97" w:rsidRDefault="0050692B" w:rsidP="00A05201">
      <w:pPr>
        <w:pStyle w:val="FootnoteText"/>
        <w:rPr>
          <w:sz w:val="24"/>
          <w:szCs w:val="24"/>
        </w:rPr>
      </w:pPr>
      <w:r w:rsidRPr="000474C1">
        <w:rPr>
          <w:rStyle w:val="FootnoteReference"/>
          <w:sz w:val="24"/>
          <w:szCs w:val="24"/>
        </w:rPr>
        <w:footnoteRef/>
      </w:r>
      <w:r w:rsidRPr="00891F97">
        <w:rPr>
          <w:sz w:val="24"/>
          <w:szCs w:val="24"/>
        </w:rPr>
        <w:t xml:space="preserve"> </w:t>
      </w:r>
      <w:proofErr w:type="gramStart"/>
      <w:r w:rsidRPr="00962B10">
        <w:rPr>
          <w:sz w:val="24"/>
          <w:szCs w:val="24"/>
          <w:lang w:val="en-US"/>
        </w:rPr>
        <w:t>FAO, WFP and IFAD.</w:t>
      </w:r>
      <w:proofErr w:type="gramEnd"/>
      <w:r w:rsidRPr="00962B10">
        <w:rPr>
          <w:sz w:val="24"/>
          <w:szCs w:val="24"/>
          <w:lang w:val="en-US"/>
        </w:rPr>
        <w:t xml:space="preserve"> </w:t>
      </w:r>
      <w:proofErr w:type="gramStart"/>
      <w:r w:rsidRPr="00962B10">
        <w:rPr>
          <w:i/>
          <w:sz w:val="24"/>
          <w:szCs w:val="24"/>
          <w:lang w:val="en-US"/>
        </w:rPr>
        <w:t>The state of food insecurity in the world 2012.</w:t>
      </w:r>
      <w:proofErr w:type="gramEnd"/>
      <w:r w:rsidRPr="00962B10">
        <w:rPr>
          <w:i/>
          <w:sz w:val="24"/>
          <w:szCs w:val="24"/>
          <w:lang w:val="en-US"/>
        </w:rPr>
        <w:t xml:space="preserve"> Economic growth is necessary but not sufficient to accelerate reduction of hunger and malnutrition. </w:t>
      </w:r>
      <w:proofErr w:type="gramStart"/>
      <w:r w:rsidRPr="00962B10">
        <w:rPr>
          <w:sz w:val="24"/>
          <w:szCs w:val="24"/>
          <w:lang w:val="en-US"/>
        </w:rPr>
        <w:t>Rome, 2012.</w:t>
      </w:r>
      <w:proofErr w:type="gramEnd"/>
    </w:p>
  </w:footnote>
  <w:footnote w:id="3">
    <w:p w14:paraId="03A9FD53" w14:textId="77777777" w:rsidR="0050692B" w:rsidRPr="00891F97" w:rsidRDefault="0050692B" w:rsidP="00A05201">
      <w:pPr>
        <w:pStyle w:val="FootnoteText"/>
        <w:rPr>
          <w:sz w:val="24"/>
          <w:szCs w:val="24"/>
        </w:rPr>
      </w:pPr>
      <w:r w:rsidRPr="000474C1">
        <w:rPr>
          <w:rStyle w:val="FootnoteReference"/>
          <w:sz w:val="24"/>
          <w:szCs w:val="24"/>
        </w:rPr>
        <w:footnoteRef/>
      </w:r>
      <w:r w:rsidRPr="004A6E27">
        <w:rPr>
          <w:sz w:val="24"/>
          <w:szCs w:val="24"/>
        </w:rPr>
        <w:t xml:space="preserve"> </w:t>
      </w:r>
      <w:proofErr w:type="gramStart"/>
      <w:r w:rsidRPr="00891F97">
        <w:rPr>
          <w:sz w:val="24"/>
          <w:szCs w:val="24"/>
        </w:rPr>
        <w:t>WHO, 2013.</w:t>
      </w:r>
      <w:proofErr w:type="gramEnd"/>
      <w:r w:rsidRPr="00891F97">
        <w:rPr>
          <w:sz w:val="24"/>
          <w:szCs w:val="24"/>
        </w:rPr>
        <w:t xml:space="preserve"> </w:t>
      </w:r>
      <w:proofErr w:type="gramStart"/>
      <w:r w:rsidRPr="00891F97">
        <w:rPr>
          <w:i/>
          <w:sz w:val="24"/>
          <w:szCs w:val="24"/>
        </w:rPr>
        <w:t>Obesity and overweight.</w:t>
      </w:r>
      <w:proofErr w:type="gramEnd"/>
      <w:r w:rsidRPr="00891F97">
        <w:rPr>
          <w:sz w:val="24"/>
          <w:szCs w:val="24"/>
        </w:rPr>
        <w:t xml:space="preserve"> </w:t>
      </w:r>
      <w:proofErr w:type="gramStart"/>
      <w:r w:rsidRPr="00891F97">
        <w:rPr>
          <w:sz w:val="24"/>
          <w:szCs w:val="24"/>
        </w:rPr>
        <w:t>Fact sheet.</w:t>
      </w:r>
      <w:proofErr w:type="gramEnd"/>
    </w:p>
  </w:footnote>
  <w:footnote w:id="4">
    <w:p w14:paraId="2B67FACC" w14:textId="77777777" w:rsidR="0050692B" w:rsidRPr="00891F97" w:rsidRDefault="0050692B">
      <w:pPr>
        <w:pStyle w:val="FootnoteText"/>
        <w:rPr>
          <w:sz w:val="24"/>
          <w:szCs w:val="24"/>
        </w:rPr>
      </w:pPr>
      <w:r w:rsidRPr="000474C1">
        <w:rPr>
          <w:rStyle w:val="FootnoteReference"/>
          <w:sz w:val="24"/>
          <w:szCs w:val="24"/>
        </w:rPr>
        <w:footnoteRef/>
      </w:r>
      <w:r w:rsidRPr="004A6E27">
        <w:rPr>
          <w:sz w:val="24"/>
          <w:szCs w:val="24"/>
        </w:rPr>
        <w:t xml:space="preserve"> </w:t>
      </w:r>
      <w:proofErr w:type="gramStart"/>
      <w:r w:rsidRPr="004A6E27">
        <w:rPr>
          <w:sz w:val="24"/>
          <w:szCs w:val="24"/>
        </w:rPr>
        <w:t>World Declaration and Plan of Action for Nutrition.</w:t>
      </w:r>
      <w:proofErr w:type="gramEnd"/>
      <w:r w:rsidRPr="004A6E27">
        <w:rPr>
          <w:sz w:val="24"/>
          <w:szCs w:val="24"/>
        </w:rPr>
        <w:t xml:space="preserve"> International Conference on Nutrition, December 2012. Available from: http://whqlibdoc.who.int/hq/1992/a34303.pdf</w:t>
      </w:r>
    </w:p>
  </w:footnote>
  <w:footnote w:id="5">
    <w:p w14:paraId="4F0D2CF0" w14:textId="77777777" w:rsidR="0050692B" w:rsidRPr="00891F97" w:rsidRDefault="0050692B" w:rsidP="007E1144">
      <w:pPr>
        <w:pStyle w:val="FootnoteText"/>
        <w:rPr>
          <w:sz w:val="24"/>
          <w:szCs w:val="24"/>
        </w:rPr>
      </w:pPr>
      <w:r w:rsidRPr="000474C1">
        <w:rPr>
          <w:rStyle w:val="FootnoteReference"/>
          <w:sz w:val="24"/>
          <w:szCs w:val="24"/>
        </w:rPr>
        <w:footnoteRef/>
      </w:r>
      <w:r w:rsidRPr="004A6E27">
        <w:rPr>
          <w:sz w:val="24"/>
          <w:szCs w:val="24"/>
        </w:rPr>
        <w:t xml:space="preserve"> </w:t>
      </w:r>
      <w:proofErr w:type="gramStart"/>
      <w:r w:rsidRPr="004A6E27">
        <w:rPr>
          <w:sz w:val="24"/>
          <w:szCs w:val="24"/>
        </w:rPr>
        <w:t>Rome Declaration on World Food Security, 13-17 November 1996, Rome.</w:t>
      </w:r>
      <w:proofErr w:type="gramEnd"/>
      <w:r w:rsidRPr="004A6E27">
        <w:rPr>
          <w:sz w:val="24"/>
          <w:szCs w:val="24"/>
        </w:rPr>
        <w:t xml:space="preserve"> Available from: http://www.fao.org/docrep/003/w3613e/w3613e00.HTM</w:t>
      </w:r>
    </w:p>
  </w:footnote>
  <w:footnote w:id="6">
    <w:p w14:paraId="4781E24E" w14:textId="77777777" w:rsidR="0050692B" w:rsidRPr="00891F97" w:rsidRDefault="0050692B" w:rsidP="007E1144">
      <w:pPr>
        <w:pStyle w:val="FootnoteText"/>
        <w:rPr>
          <w:sz w:val="24"/>
          <w:szCs w:val="24"/>
        </w:rPr>
      </w:pPr>
      <w:r w:rsidRPr="000474C1">
        <w:rPr>
          <w:rStyle w:val="FootnoteReference"/>
          <w:sz w:val="24"/>
          <w:szCs w:val="24"/>
        </w:rPr>
        <w:footnoteRef/>
      </w:r>
      <w:r w:rsidRPr="004A6E27">
        <w:rPr>
          <w:sz w:val="24"/>
          <w:szCs w:val="24"/>
        </w:rPr>
        <w:t xml:space="preserve"> http://www.fao.org/docrep/MEETING/005/Y7106e/Y7106E09.htm</w:t>
      </w:r>
    </w:p>
  </w:footnote>
  <w:footnote w:id="7">
    <w:p w14:paraId="5CD3B27C" w14:textId="77777777" w:rsidR="0050692B" w:rsidRPr="00891F97" w:rsidRDefault="0050692B" w:rsidP="007E1144">
      <w:pPr>
        <w:pStyle w:val="FootnoteText"/>
        <w:rPr>
          <w:sz w:val="24"/>
          <w:szCs w:val="24"/>
        </w:rPr>
      </w:pPr>
      <w:r w:rsidRPr="000474C1">
        <w:rPr>
          <w:rStyle w:val="FootnoteReference"/>
          <w:sz w:val="24"/>
          <w:szCs w:val="24"/>
        </w:rPr>
        <w:footnoteRef/>
      </w:r>
      <w:proofErr w:type="gramStart"/>
      <w:r w:rsidRPr="004A6E27">
        <w:rPr>
          <w:sz w:val="24"/>
          <w:szCs w:val="24"/>
        </w:rPr>
        <w:t>Declaration of the World Summit on Food Security.</w:t>
      </w:r>
      <w:proofErr w:type="gramEnd"/>
      <w:r w:rsidRPr="004A6E27">
        <w:rPr>
          <w:sz w:val="24"/>
          <w:szCs w:val="24"/>
        </w:rPr>
        <w:t xml:space="preserve"> </w:t>
      </w:r>
      <w:r w:rsidRPr="00C55188">
        <w:rPr>
          <w:sz w:val="24"/>
          <w:szCs w:val="24"/>
        </w:rPr>
        <w:t>http://www.fao.org/fileadmin/templates/wsfs/Summit/Docs/Final_Declaration/WSFS09_Declaration.pdf</w:t>
      </w:r>
    </w:p>
  </w:footnote>
  <w:footnote w:id="8">
    <w:p w14:paraId="40732B52" w14:textId="77777777" w:rsidR="0050692B" w:rsidRPr="00891F97" w:rsidRDefault="0050692B" w:rsidP="007E1144">
      <w:pPr>
        <w:pStyle w:val="FootnoteText"/>
        <w:rPr>
          <w:sz w:val="24"/>
          <w:szCs w:val="24"/>
        </w:rPr>
      </w:pPr>
      <w:r w:rsidRPr="000474C1">
        <w:rPr>
          <w:rStyle w:val="FootnoteReference"/>
          <w:sz w:val="24"/>
          <w:szCs w:val="24"/>
        </w:rPr>
        <w:footnoteRef/>
      </w:r>
      <w:r w:rsidRPr="004A6E27">
        <w:rPr>
          <w:sz w:val="24"/>
          <w:szCs w:val="24"/>
        </w:rPr>
        <w:t xml:space="preserve"> </w:t>
      </w:r>
      <w:r w:rsidRPr="00891F97">
        <w:rPr>
          <w:sz w:val="24"/>
          <w:szCs w:val="24"/>
        </w:rPr>
        <w:t>Endorsed by WHO’s Member States at the 65</w:t>
      </w:r>
      <w:r w:rsidRPr="00891F97">
        <w:rPr>
          <w:sz w:val="24"/>
          <w:szCs w:val="24"/>
          <w:vertAlign w:val="superscript"/>
        </w:rPr>
        <w:t>th</w:t>
      </w:r>
      <w:r w:rsidRPr="00891F97">
        <w:rPr>
          <w:sz w:val="24"/>
          <w:szCs w:val="24"/>
        </w:rPr>
        <w:t xml:space="preserve"> World Health Assembly in May 2012. </w:t>
      </w:r>
    </w:p>
  </w:footnote>
  <w:footnote w:id="9">
    <w:p w14:paraId="1D51AE53" w14:textId="77777777" w:rsidR="0050692B" w:rsidRPr="00891F97" w:rsidRDefault="0050692B" w:rsidP="007E1144">
      <w:pPr>
        <w:pStyle w:val="FootnoteText"/>
        <w:rPr>
          <w:sz w:val="24"/>
          <w:szCs w:val="24"/>
        </w:rPr>
      </w:pPr>
      <w:r w:rsidRPr="000474C1">
        <w:rPr>
          <w:rStyle w:val="FootnoteReference"/>
          <w:sz w:val="24"/>
          <w:szCs w:val="24"/>
        </w:rPr>
        <w:footnoteRef/>
      </w:r>
      <w:r w:rsidRPr="004A6E27">
        <w:rPr>
          <w:sz w:val="24"/>
          <w:szCs w:val="24"/>
        </w:rPr>
        <w:t xml:space="preserve"> http://www.un.org/en/zerohunger/index.shtml#&amp;panel1-1</w:t>
      </w:r>
    </w:p>
  </w:footnote>
  <w:footnote w:id="10">
    <w:p w14:paraId="61996F35" w14:textId="77777777" w:rsidR="0050692B" w:rsidRPr="00891F97" w:rsidRDefault="0050692B" w:rsidP="007E1144">
      <w:pPr>
        <w:pStyle w:val="FootnoteText"/>
        <w:rPr>
          <w:sz w:val="24"/>
          <w:szCs w:val="24"/>
        </w:rPr>
      </w:pPr>
      <w:r w:rsidRPr="000474C1">
        <w:rPr>
          <w:rStyle w:val="FootnoteReference"/>
          <w:sz w:val="24"/>
          <w:szCs w:val="24"/>
        </w:rPr>
        <w:footnoteRef/>
      </w:r>
      <w:r w:rsidRPr="004A6E27">
        <w:rPr>
          <w:sz w:val="24"/>
          <w:szCs w:val="24"/>
        </w:rPr>
        <w:t xml:space="preserve"> http://scalingupnutrition.org/</w:t>
      </w:r>
    </w:p>
  </w:footnote>
  <w:footnote w:id="11">
    <w:p w14:paraId="564C21EA" w14:textId="77777777" w:rsidR="0050692B" w:rsidRPr="00891F97" w:rsidRDefault="0050692B" w:rsidP="007E1144">
      <w:pPr>
        <w:pStyle w:val="Default"/>
        <w:rPr>
          <w:lang w:val="en-GB"/>
        </w:rPr>
      </w:pPr>
      <w:r w:rsidRPr="00891F97">
        <w:rPr>
          <w:rStyle w:val="FootnoteReference"/>
          <w:lang w:val="en-GB"/>
        </w:rPr>
        <w:footnoteRef/>
      </w:r>
      <w:r w:rsidRPr="00891F97">
        <w:rPr>
          <w:lang w:val="en-GB"/>
        </w:rPr>
        <w:t xml:space="preserve"> Nutrition for growth commitments: executive summary. </w:t>
      </w:r>
    </w:p>
    <w:p w14:paraId="41BDE9CC" w14:textId="77777777" w:rsidR="0050692B" w:rsidRPr="00891F97" w:rsidRDefault="0050692B" w:rsidP="007E1144">
      <w:pPr>
        <w:pStyle w:val="FootnoteText"/>
        <w:rPr>
          <w:sz w:val="24"/>
          <w:szCs w:val="24"/>
        </w:rPr>
      </w:pPr>
      <w:r w:rsidRPr="000474C1">
        <w:rPr>
          <w:sz w:val="24"/>
          <w:szCs w:val="24"/>
        </w:rPr>
        <w:t>(https://www.gov.uk/government/uploads/system/uploads/attachment_data/file/207271/nutrition-for-growth-commitments.pdf).</w:t>
      </w:r>
      <w:r w:rsidRPr="004A6E27">
        <w:rPr>
          <w:sz w:val="24"/>
          <w:szCs w:val="24"/>
        </w:rPr>
        <w:t xml:space="preserve"> </w:t>
      </w:r>
    </w:p>
  </w:footnote>
  <w:footnote w:id="12">
    <w:p w14:paraId="2DBEFE25" w14:textId="77777777" w:rsidR="0050692B" w:rsidRPr="00891F97" w:rsidRDefault="0050692B" w:rsidP="00A05201">
      <w:pPr>
        <w:pStyle w:val="FootnoteText"/>
        <w:rPr>
          <w:sz w:val="24"/>
          <w:szCs w:val="24"/>
        </w:rPr>
      </w:pPr>
      <w:r w:rsidRPr="000474C1">
        <w:rPr>
          <w:rStyle w:val="FootnoteReference"/>
          <w:sz w:val="24"/>
          <w:szCs w:val="24"/>
        </w:rPr>
        <w:footnoteRef/>
      </w:r>
      <w:r w:rsidRPr="00891F97">
        <w:rPr>
          <w:sz w:val="24"/>
          <w:szCs w:val="24"/>
        </w:rPr>
        <w:t xml:space="preserve"> </w:t>
      </w:r>
      <w:r>
        <w:rPr>
          <w:sz w:val="24"/>
          <w:szCs w:val="24"/>
          <w:lang w:val="en-US"/>
        </w:rPr>
        <w:t>Horton, S., Alderman, H., Rivera, J.A. (</w:t>
      </w:r>
      <w:r w:rsidRPr="00872790">
        <w:rPr>
          <w:sz w:val="24"/>
          <w:szCs w:val="24"/>
          <w:lang w:val="en-US"/>
        </w:rPr>
        <w:t>2008</w:t>
      </w:r>
      <w:r>
        <w:rPr>
          <w:sz w:val="24"/>
          <w:szCs w:val="24"/>
          <w:lang w:val="en-US"/>
        </w:rPr>
        <w:t>)</w:t>
      </w:r>
      <w:r w:rsidRPr="00872790">
        <w:rPr>
          <w:sz w:val="24"/>
          <w:szCs w:val="24"/>
          <w:lang w:val="en-US"/>
        </w:rPr>
        <w:t xml:space="preserve"> </w:t>
      </w:r>
      <w:proofErr w:type="gramStart"/>
      <w:r w:rsidRPr="009A0F87">
        <w:rPr>
          <w:i/>
          <w:sz w:val="24"/>
          <w:szCs w:val="24"/>
          <w:lang w:val="en-US"/>
        </w:rPr>
        <w:t>The</w:t>
      </w:r>
      <w:proofErr w:type="gramEnd"/>
      <w:r w:rsidRPr="009A0F87">
        <w:rPr>
          <w:i/>
          <w:sz w:val="24"/>
          <w:szCs w:val="24"/>
          <w:lang w:val="en-US"/>
        </w:rPr>
        <w:t xml:space="preserve"> challenge of hunger and malnutrition.</w:t>
      </w:r>
      <w:r>
        <w:rPr>
          <w:sz w:val="24"/>
          <w:szCs w:val="24"/>
          <w:lang w:val="en-US"/>
        </w:rPr>
        <w:t xml:space="preserve"> </w:t>
      </w:r>
      <w:proofErr w:type="gramStart"/>
      <w:r w:rsidRPr="00872790">
        <w:rPr>
          <w:sz w:val="24"/>
          <w:szCs w:val="24"/>
          <w:lang w:val="en-US"/>
        </w:rPr>
        <w:t>Cop</w:t>
      </w:r>
      <w:r>
        <w:rPr>
          <w:sz w:val="24"/>
          <w:szCs w:val="24"/>
          <w:lang w:val="en-US"/>
        </w:rPr>
        <w:t>e</w:t>
      </w:r>
      <w:r w:rsidRPr="00872790">
        <w:rPr>
          <w:sz w:val="24"/>
          <w:szCs w:val="24"/>
          <w:lang w:val="en-US"/>
        </w:rPr>
        <w:t>nhag</w:t>
      </w:r>
      <w:r>
        <w:rPr>
          <w:sz w:val="24"/>
          <w:szCs w:val="24"/>
          <w:lang w:val="en-US"/>
        </w:rPr>
        <w:t>e</w:t>
      </w:r>
      <w:r w:rsidRPr="00872790">
        <w:rPr>
          <w:sz w:val="24"/>
          <w:szCs w:val="24"/>
          <w:lang w:val="en-US"/>
        </w:rPr>
        <w:t>n Cons</w:t>
      </w:r>
      <w:r>
        <w:rPr>
          <w:sz w:val="24"/>
          <w:szCs w:val="24"/>
          <w:lang w:val="en-US"/>
        </w:rPr>
        <w:t>e</w:t>
      </w:r>
      <w:r w:rsidRPr="00872790">
        <w:rPr>
          <w:sz w:val="24"/>
          <w:szCs w:val="24"/>
          <w:lang w:val="en-US"/>
        </w:rPr>
        <w:t>nsus</w:t>
      </w:r>
      <w:r>
        <w:rPr>
          <w:sz w:val="24"/>
          <w:szCs w:val="24"/>
          <w:lang w:val="en-US"/>
        </w:rPr>
        <w:t xml:space="preserve"> Challenge Paper.</w:t>
      </w:r>
      <w:proofErr w:type="gramEnd"/>
    </w:p>
  </w:footnote>
  <w:footnote w:id="13">
    <w:p w14:paraId="13288C6A" w14:textId="77777777" w:rsidR="0050692B" w:rsidRPr="00891F97" w:rsidRDefault="0050692B" w:rsidP="00A05201">
      <w:pPr>
        <w:pStyle w:val="FootnoteText"/>
        <w:rPr>
          <w:sz w:val="24"/>
          <w:szCs w:val="24"/>
        </w:rPr>
      </w:pPr>
      <w:r w:rsidRPr="000474C1">
        <w:rPr>
          <w:rStyle w:val="FootnoteReference"/>
          <w:sz w:val="24"/>
          <w:szCs w:val="24"/>
        </w:rPr>
        <w:footnoteRef/>
      </w:r>
      <w:r w:rsidRPr="004A6E27">
        <w:rPr>
          <w:sz w:val="24"/>
          <w:szCs w:val="24"/>
        </w:rPr>
        <w:t xml:space="preserve"> </w:t>
      </w:r>
      <w:r>
        <w:rPr>
          <w:sz w:val="24"/>
          <w:szCs w:val="24"/>
        </w:rPr>
        <w:t xml:space="preserve">The median </w:t>
      </w:r>
      <w:proofErr w:type="spellStart"/>
      <w:r>
        <w:rPr>
          <w:sz w:val="24"/>
          <w:szCs w:val="24"/>
        </w:rPr>
        <w:t>benefit</w:t>
      </w:r>
      <w:proofErr w:type="gramStart"/>
      <w:r>
        <w:rPr>
          <w:sz w:val="24"/>
          <w:szCs w:val="24"/>
        </w:rPr>
        <w:t>:cost</w:t>
      </w:r>
      <w:proofErr w:type="spellEnd"/>
      <w:proofErr w:type="gramEnd"/>
      <w:r>
        <w:rPr>
          <w:sz w:val="24"/>
          <w:szCs w:val="24"/>
        </w:rPr>
        <w:t xml:space="preserve"> ratio from a study modelling the impact of preventing one third of stunting in children up to the age of three in 17 high-burden countries. Source: </w:t>
      </w:r>
      <w:proofErr w:type="spellStart"/>
      <w:r>
        <w:rPr>
          <w:sz w:val="24"/>
          <w:szCs w:val="24"/>
          <w:lang w:val="en-US"/>
        </w:rPr>
        <w:t>Hoddinott</w:t>
      </w:r>
      <w:proofErr w:type="spellEnd"/>
      <w:r>
        <w:rPr>
          <w:sz w:val="24"/>
          <w:szCs w:val="24"/>
          <w:lang w:val="en-US"/>
        </w:rPr>
        <w:t xml:space="preserve">, J., Alderman, H., Behrman, J.R., Haddad, L., Horton, S. (2013). </w:t>
      </w:r>
      <w:proofErr w:type="gramStart"/>
      <w:r w:rsidRPr="009A0F87">
        <w:rPr>
          <w:i/>
          <w:sz w:val="24"/>
          <w:szCs w:val="24"/>
          <w:lang w:val="en-US"/>
        </w:rPr>
        <w:t>The economic rationale for investing in stunting reduction.</w:t>
      </w:r>
      <w:proofErr w:type="gramEnd"/>
      <w:r>
        <w:rPr>
          <w:sz w:val="24"/>
          <w:szCs w:val="24"/>
          <w:lang w:val="en-US"/>
        </w:rPr>
        <w:t xml:space="preserve"> GCC Working Paper Series, GCC 13-08. </w:t>
      </w:r>
      <w:r w:rsidRPr="00891F97">
        <w:rPr>
          <w:sz w:val="24"/>
          <w:szCs w:val="24"/>
        </w:rPr>
        <w:t xml:space="preserve"> </w:t>
      </w:r>
    </w:p>
  </w:footnote>
  <w:footnote w:id="14">
    <w:p w14:paraId="159F701D" w14:textId="77777777" w:rsidR="0050692B" w:rsidRPr="00891F97" w:rsidRDefault="0050692B" w:rsidP="00956A3D">
      <w:pPr>
        <w:rPr>
          <w:sz w:val="24"/>
        </w:rPr>
      </w:pPr>
      <w:r w:rsidRPr="000474C1">
        <w:rPr>
          <w:rStyle w:val="FootnoteReference"/>
          <w:sz w:val="24"/>
        </w:rPr>
        <w:footnoteRef/>
      </w:r>
      <w:r w:rsidRPr="00C55188">
        <w:rPr>
          <w:sz w:val="24"/>
        </w:rPr>
        <w:t xml:space="preserve"> </w:t>
      </w:r>
      <w:proofErr w:type="gramStart"/>
      <w:r w:rsidRPr="00C55188">
        <w:rPr>
          <w:sz w:val="24"/>
        </w:rPr>
        <w:t xml:space="preserve">Bloom, D.E., Cafiero, E.T., </w:t>
      </w:r>
      <w:proofErr w:type="spellStart"/>
      <w:r w:rsidRPr="00C55188">
        <w:rPr>
          <w:sz w:val="24"/>
        </w:rPr>
        <w:t>Jané-Llopis</w:t>
      </w:r>
      <w:proofErr w:type="spellEnd"/>
      <w:r w:rsidRPr="00C55188">
        <w:rPr>
          <w:sz w:val="24"/>
        </w:rPr>
        <w:t>, E., Abrahams-</w:t>
      </w:r>
      <w:proofErr w:type="spellStart"/>
      <w:r w:rsidRPr="00C55188">
        <w:rPr>
          <w:sz w:val="24"/>
        </w:rPr>
        <w:t>Gessel</w:t>
      </w:r>
      <w:proofErr w:type="spellEnd"/>
      <w:r w:rsidRPr="00C55188">
        <w:rPr>
          <w:sz w:val="24"/>
        </w:rPr>
        <w:t xml:space="preserve">, S., Bloom, L.R., </w:t>
      </w:r>
      <w:proofErr w:type="spellStart"/>
      <w:r w:rsidRPr="00C55188">
        <w:rPr>
          <w:sz w:val="24"/>
        </w:rPr>
        <w:t>Fathima</w:t>
      </w:r>
      <w:proofErr w:type="spellEnd"/>
      <w:r w:rsidRPr="00C55188">
        <w:rPr>
          <w:sz w:val="24"/>
        </w:rPr>
        <w:t xml:space="preserve">, S., </w:t>
      </w:r>
      <w:proofErr w:type="spellStart"/>
      <w:r w:rsidRPr="00C55188">
        <w:rPr>
          <w:sz w:val="24"/>
        </w:rPr>
        <w:t>Feigl</w:t>
      </w:r>
      <w:proofErr w:type="spellEnd"/>
      <w:r w:rsidRPr="00C55188">
        <w:rPr>
          <w:sz w:val="24"/>
        </w:rPr>
        <w:t xml:space="preserve">, A.B., </w:t>
      </w:r>
      <w:proofErr w:type="spellStart"/>
      <w:r w:rsidRPr="00C55188">
        <w:rPr>
          <w:sz w:val="24"/>
        </w:rPr>
        <w:t>Gaziano</w:t>
      </w:r>
      <w:proofErr w:type="spellEnd"/>
      <w:r w:rsidRPr="00C55188">
        <w:rPr>
          <w:sz w:val="24"/>
        </w:rPr>
        <w:t xml:space="preserve">, T., </w:t>
      </w:r>
      <w:proofErr w:type="spellStart"/>
      <w:r w:rsidRPr="00C55188">
        <w:rPr>
          <w:sz w:val="24"/>
        </w:rPr>
        <w:t>Mow</w:t>
      </w:r>
      <w:r w:rsidRPr="00891F97">
        <w:rPr>
          <w:sz w:val="24"/>
        </w:rPr>
        <w:t>afi</w:t>
      </w:r>
      <w:proofErr w:type="spellEnd"/>
      <w:r w:rsidRPr="00891F97">
        <w:rPr>
          <w:sz w:val="24"/>
        </w:rPr>
        <w:t xml:space="preserve">, M., Pandya, A., </w:t>
      </w:r>
      <w:proofErr w:type="spellStart"/>
      <w:r w:rsidRPr="00891F97">
        <w:rPr>
          <w:sz w:val="24"/>
        </w:rPr>
        <w:t>Prettner</w:t>
      </w:r>
      <w:proofErr w:type="spellEnd"/>
      <w:r w:rsidRPr="00891F97">
        <w:rPr>
          <w:sz w:val="24"/>
        </w:rPr>
        <w:t>, K., Rosenberg, L., Seligman, B., Stein, A.Z., &amp; Weinstein, C. (2011).</w:t>
      </w:r>
      <w:proofErr w:type="gramEnd"/>
      <w:r w:rsidRPr="00891F97">
        <w:rPr>
          <w:sz w:val="24"/>
        </w:rPr>
        <w:t xml:space="preserve"> </w:t>
      </w:r>
      <w:proofErr w:type="gramStart"/>
      <w:r w:rsidRPr="00891F97">
        <w:rPr>
          <w:i/>
          <w:sz w:val="24"/>
        </w:rPr>
        <w:t xml:space="preserve">The Global Economic Burden of </w:t>
      </w:r>
      <w:proofErr w:type="spellStart"/>
      <w:r w:rsidRPr="00891F97">
        <w:rPr>
          <w:i/>
          <w:sz w:val="24"/>
        </w:rPr>
        <w:t>Noncommunicable</w:t>
      </w:r>
      <w:proofErr w:type="spellEnd"/>
      <w:r w:rsidRPr="00891F97">
        <w:rPr>
          <w:i/>
          <w:sz w:val="24"/>
        </w:rPr>
        <w:t xml:space="preserve"> Diseases</w:t>
      </w:r>
      <w:r w:rsidRPr="00891F97">
        <w:rPr>
          <w:sz w:val="24"/>
        </w:rPr>
        <w:t>.</w:t>
      </w:r>
      <w:proofErr w:type="gramEnd"/>
      <w:r w:rsidRPr="00891F97">
        <w:rPr>
          <w:sz w:val="24"/>
        </w:rPr>
        <w:t xml:space="preserve"> Geneva: World Economic Forum.</w:t>
      </w:r>
    </w:p>
    <w:p w14:paraId="209CC574" w14:textId="77777777" w:rsidR="0050692B" w:rsidRPr="00891F97" w:rsidRDefault="0050692B" w:rsidP="00A05201">
      <w:pPr>
        <w:pStyle w:val="FootnoteText"/>
        <w:rPr>
          <w:sz w:val="24"/>
          <w:szCs w:val="24"/>
        </w:rPr>
      </w:pPr>
    </w:p>
  </w:footnote>
  <w:footnote w:id="15">
    <w:p w14:paraId="394FC078" w14:textId="77777777" w:rsidR="0050692B" w:rsidRPr="00605105" w:rsidRDefault="0050692B">
      <w:pPr>
        <w:pStyle w:val="FootnoteText"/>
        <w:rPr>
          <w:sz w:val="24"/>
          <w:szCs w:val="24"/>
          <w:lang w:val="en-US"/>
        </w:rPr>
      </w:pPr>
      <w:r w:rsidRPr="00605105">
        <w:rPr>
          <w:rStyle w:val="FootnoteReference"/>
          <w:sz w:val="24"/>
          <w:szCs w:val="24"/>
        </w:rPr>
        <w:footnoteRef/>
      </w:r>
      <w:r w:rsidRPr="00605105">
        <w:rPr>
          <w:sz w:val="24"/>
          <w:szCs w:val="24"/>
        </w:rPr>
        <w:t xml:space="preserve"> </w:t>
      </w:r>
      <w:proofErr w:type="gramStart"/>
      <w:r w:rsidRPr="00605105">
        <w:rPr>
          <w:sz w:val="24"/>
          <w:szCs w:val="24"/>
        </w:rPr>
        <w:t>World Health Organization.</w:t>
      </w:r>
      <w:proofErr w:type="gramEnd"/>
      <w:r w:rsidRPr="00605105">
        <w:rPr>
          <w:sz w:val="24"/>
          <w:szCs w:val="24"/>
        </w:rPr>
        <w:t xml:space="preserve"> </w:t>
      </w:r>
      <w:proofErr w:type="gramStart"/>
      <w:r w:rsidRPr="00605105">
        <w:rPr>
          <w:i/>
          <w:sz w:val="24"/>
          <w:szCs w:val="24"/>
        </w:rPr>
        <w:t xml:space="preserve">Global action plan for the prevention and control of </w:t>
      </w:r>
      <w:proofErr w:type="spellStart"/>
      <w:r w:rsidRPr="00605105">
        <w:rPr>
          <w:i/>
          <w:sz w:val="24"/>
          <w:szCs w:val="24"/>
        </w:rPr>
        <w:t>noncommunicable</w:t>
      </w:r>
      <w:proofErr w:type="spellEnd"/>
      <w:r w:rsidRPr="00605105">
        <w:rPr>
          <w:i/>
          <w:sz w:val="24"/>
          <w:szCs w:val="24"/>
        </w:rPr>
        <w:t xml:space="preserve"> diseases 2013-2020.</w:t>
      </w:r>
      <w:proofErr w:type="gramEnd"/>
      <w:r w:rsidRPr="00605105">
        <w:rPr>
          <w:sz w:val="24"/>
          <w:szCs w:val="24"/>
        </w:rPr>
        <w:t xml:space="preserve"> </w:t>
      </w:r>
      <w:proofErr w:type="gramStart"/>
      <w:r w:rsidRPr="00605105">
        <w:rPr>
          <w:sz w:val="24"/>
          <w:szCs w:val="24"/>
        </w:rPr>
        <w:t>Geneva, 2013.</w:t>
      </w:r>
      <w:proofErr w:type="gramEnd"/>
    </w:p>
  </w:footnote>
  <w:footnote w:id="16">
    <w:p w14:paraId="43978074" w14:textId="77777777" w:rsidR="0050692B" w:rsidRPr="00605105" w:rsidRDefault="0050692B">
      <w:pPr>
        <w:pStyle w:val="FootnoteText"/>
        <w:rPr>
          <w:lang w:val="en-US"/>
        </w:rPr>
      </w:pPr>
      <w:r w:rsidRPr="00605105">
        <w:rPr>
          <w:rStyle w:val="FootnoteReference"/>
          <w:sz w:val="24"/>
          <w:szCs w:val="24"/>
        </w:rPr>
        <w:footnoteRef/>
      </w:r>
      <w:r w:rsidRPr="00605105">
        <w:rPr>
          <w:sz w:val="24"/>
          <w:szCs w:val="24"/>
        </w:rPr>
        <w:t xml:space="preserve"> </w:t>
      </w:r>
      <w:proofErr w:type="gramStart"/>
      <w:r w:rsidRPr="00605105">
        <w:rPr>
          <w:sz w:val="24"/>
          <w:szCs w:val="24"/>
          <w:lang w:val="en-US"/>
        </w:rPr>
        <w:t>World Health Organization.</w:t>
      </w:r>
      <w:proofErr w:type="gramEnd"/>
      <w:r w:rsidRPr="00605105">
        <w:rPr>
          <w:sz w:val="24"/>
          <w:szCs w:val="24"/>
          <w:lang w:val="en-US"/>
        </w:rPr>
        <w:t xml:space="preserve"> </w:t>
      </w:r>
      <w:proofErr w:type="gramStart"/>
      <w:r w:rsidRPr="00605105">
        <w:rPr>
          <w:i/>
          <w:sz w:val="24"/>
          <w:szCs w:val="24"/>
          <w:lang w:val="en-US"/>
        </w:rPr>
        <w:t>Comprehensive implementation plan on maternal, infant and young child nutrition</w:t>
      </w:r>
      <w:r w:rsidRPr="00605105">
        <w:rPr>
          <w:sz w:val="24"/>
          <w:szCs w:val="24"/>
          <w:lang w:val="en-US"/>
        </w:rPr>
        <w:t>.</w:t>
      </w:r>
      <w:proofErr w:type="gramEnd"/>
      <w:r w:rsidRPr="00605105">
        <w:rPr>
          <w:sz w:val="24"/>
          <w:szCs w:val="24"/>
          <w:lang w:val="en-US"/>
        </w:rPr>
        <w:t xml:space="preserve"> </w:t>
      </w:r>
      <w:proofErr w:type="gramStart"/>
      <w:r w:rsidRPr="00605105">
        <w:rPr>
          <w:sz w:val="24"/>
          <w:szCs w:val="24"/>
          <w:lang w:val="en-US"/>
        </w:rPr>
        <w:t>Geneva, 2014.</w:t>
      </w:r>
      <w:proofErr w:type="gramEnd"/>
    </w:p>
  </w:footnote>
  <w:footnote w:id="17">
    <w:p w14:paraId="2627B936" w14:textId="77777777" w:rsidR="0050692B" w:rsidRPr="00605105" w:rsidRDefault="0050692B">
      <w:pPr>
        <w:pStyle w:val="FootnoteText"/>
        <w:rPr>
          <w:lang w:val="en-US"/>
        </w:rPr>
      </w:pPr>
      <w:r>
        <w:rPr>
          <w:rStyle w:val="FootnoteReference"/>
        </w:rPr>
        <w:footnoteRef/>
      </w:r>
      <w:r>
        <w:t xml:space="preserve"> </w:t>
      </w:r>
      <w:proofErr w:type="gramStart"/>
      <w:r w:rsidRPr="009A0F87">
        <w:rPr>
          <w:sz w:val="24"/>
          <w:szCs w:val="24"/>
          <w:lang w:val="en-US"/>
        </w:rPr>
        <w:t>World Health Organization.</w:t>
      </w:r>
      <w:proofErr w:type="gramEnd"/>
      <w:r w:rsidRPr="009A0F87">
        <w:rPr>
          <w:sz w:val="24"/>
          <w:szCs w:val="24"/>
          <w:lang w:val="en-US"/>
        </w:rPr>
        <w:t xml:space="preserve"> </w:t>
      </w:r>
      <w:proofErr w:type="gramStart"/>
      <w:r w:rsidRPr="009A0F87">
        <w:rPr>
          <w:i/>
          <w:sz w:val="24"/>
          <w:szCs w:val="24"/>
          <w:lang w:val="en-US"/>
        </w:rPr>
        <w:t>Comprehensive implementation plan on maternal, infant and young child nutrition</w:t>
      </w:r>
      <w:r w:rsidRPr="009A0F87">
        <w:rPr>
          <w:sz w:val="24"/>
          <w:szCs w:val="24"/>
          <w:lang w:val="en-US"/>
        </w:rPr>
        <w:t>.</w:t>
      </w:r>
      <w:proofErr w:type="gramEnd"/>
      <w:r w:rsidRPr="009A0F87">
        <w:rPr>
          <w:sz w:val="24"/>
          <w:szCs w:val="24"/>
          <w:lang w:val="en-US"/>
        </w:rPr>
        <w:t xml:space="preserve"> </w:t>
      </w:r>
      <w:proofErr w:type="gramStart"/>
      <w:r w:rsidRPr="009A0F87">
        <w:rPr>
          <w:sz w:val="24"/>
          <w:szCs w:val="24"/>
          <w:lang w:val="en-US"/>
        </w:rPr>
        <w:t>Geneva, 2014.</w:t>
      </w:r>
      <w:proofErr w:type="gramEnd"/>
    </w:p>
  </w:footnote>
  <w:footnote w:id="18">
    <w:p w14:paraId="5CF902A4" w14:textId="77777777" w:rsidR="0050692B" w:rsidRPr="00891F97" w:rsidRDefault="0050692B" w:rsidP="00A05201">
      <w:pPr>
        <w:pStyle w:val="FootnoteText"/>
        <w:rPr>
          <w:sz w:val="24"/>
          <w:szCs w:val="24"/>
        </w:rPr>
      </w:pPr>
      <w:r w:rsidRPr="000474C1">
        <w:rPr>
          <w:rStyle w:val="FootnoteReference"/>
          <w:rFonts w:eastAsiaTheme="majorEastAsia"/>
          <w:sz w:val="24"/>
          <w:szCs w:val="24"/>
        </w:rPr>
        <w:footnoteRef/>
      </w:r>
      <w:r w:rsidRPr="004A6E27">
        <w:rPr>
          <w:sz w:val="24"/>
          <w:szCs w:val="24"/>
        </w:rPr>
        <w:t xml:space="preserve"> </w:t>
      </w:r>
      <w:proofErr w:type="gramStart"/>
      <w:r w:rsidRPr="004A6E27">
        <w:rPr>
          <w:sz w:val="24"/>
          <w:szCs w:val="24"/>
        </w:rPr>
        <w:t>World Health Organization.</w:t>
      </w:r>
      <w:proofErr w:type="gramEnd"/>
      <w:r w:rsidRPr="004A6E27">
        <w:rPr>
          <w:i/>
          <w:sz w:val="24"/>
          <w:szCs w:val="24"/>
        </w:rPr>
        <w:t xml:space="preserve"> Es</w:t>
      </w:r>
      <w:r w:rsidRPr="00C55188">
        <w:rPr>
          <w:i/>
          <w:sz w:val="24"/>
          <w:szCs w:val="24"/>
        </w:rPr>
        <w:t>se</w:t>
      </w:r>
      <w:r w:rsidRPr="00D036DE">
        <w:rPr>
          <w:i/>
          <w:sz w:val="24"/>
          <w:szCs w:val="24"/>
        </w:rPr>
        <w:t>ntial Nutrition Actions: improvi</w:t>
      </w:r>
      <w:r w:rsidRPr="00891F97">
        <w:rPr>
          <w:i/>
          <w:sz w:val="24"/>
          <w:szCs w:val="24"/>
        </w:rPr>
        <w:t xml:space="preserve">ng maternal, </w:t>
      </w:r>
      <w:proofErr w:type="spellStart"/>
      <w:r w:rsidRPr="00891F97">
        <w:rPr>
          <w:i/>
          <w:sz w:val="24"/>
          <w:szCs w:val="24"/>
        </w:rPr>
        <w:t>newborn</w:t>
      </w:r>
      <w:proofErr w:type="spellEnd"/>
      <w:r w:rsidRPr="00891F97">
        <w:rPr>
          <w:i/>
          <w:sz w:val="24"/>
          <w:szCs w:val="24"/>
        </w:rPr>
        <w:t>, infant and young child health and nutrition.</w:t>
      </w:r>
      <w:r w:rsidRPr="00891F97">
        <w:rPr>
          <w:sz w:val="24"/>
          <w:szCs w:val="24"/>
        </w:rPr>
        <w:t xml:space="preserve"> </w:t>
      </w:r>
      <w:proofErr w:type="gramStart"/>
      <w:r w:rsidRPr="00891F97">
        <w:rPr>
          <w:sz w:val="24"/>
          <w:szCs w:val="24"/>
        </w:rPr>
        <w:t>Geneva, 2013.</w:t>
      </w:r>
      <w:proofErr w:type="gramEnd"/>
    </w:p>
  </w:footnote>
  <w:footnote w:id="19">
    <w:p w14:paraId="57E725FE" w14:textId="77777777" w:rsidR="0050692B" w:rsidRPr="00891F97" w:rsidRDefault="0050692B" w:rsidP="00A05201">
      <w:pPr>
        <w:pStyle w:val="FootnoteText"/>
        <w:rPr>
          <w:sz w:val="24"/>
          <w:szCs w:val="24"/>
        </w:rPr>
      </w:pPr>
      <w:r w:rsidRPr="00891F97">
        <w:rPr>
          <w:rStyle w:val="FootnoteReference"/>
          <w:sz w:val="24"/>
          <w:szCs w:val="24"/>
        </w:rPr>
        <w:footnoteRef/>
      </w:r>
      <w:r w:rsidRPr="00891F97">
        <w:rPr>
          <w:sz w:val="24"/>
          <w:szCs w:val="24"/>
        </w:rPr>
        <w:t xml:space="preserve"> In 2012, the World Health Assembly adopted a Comprehensive Implementation Plan on Maternal, Infant and Young Child Nutrition to meet the global nutrition targets to be achieved by 2025. The 1,000 Days Partnership brings together stakeholders from different sectors to promote targeted action to improve nutrition during this critical window, and action on the 1,000 day period is also at the heart of other global initiatives, such as the Scaling </w:t>
      </w:r>
      <w:proofErr w:type="gramStart"/>
      <w:r w:rsidRPr="00891F97">
        <w:rPr>
          <w:sz w:val="24"/>
          <w:szCs w:val="24"/>
        </w:rPr>
        <w:t>Up</w:t>
      </w:r>
      <w:proofErr w:type="gramEnd"/>
      <w:r w:rsidRPr="00891F97">
        <w:rPr>
          <w:sz w:val="24"/>
          <w:szCs w:val="24"/>
        </w:rPr>
        <w:t xml:space="preserve"> Nutrition (SUN) movement and the UN Secretary General’s Zero Hunger Challenge.</w:t>
      </w:r>
    </w:p>
  </w:footnote>
  <w:footnote w:id="20">
    <w:p w14:paraId="59A96800" w14:textId="77777777" w:rsidR="0050692B" w:rsidRPr="00891F97" w:rsidRDefault="0050692B" w:rsidP="00A05201">
      <w:pPr>
        <w:pStyle w:val="FootnoteText"/>
        <w:rPr>
          <w:sz w:val="24"/>
          <w:szCs w:val="24"/>
        </w:rPr>
      </w:pPr>
      <w:r w:rsidRPr="000474C1">
        <w:rPr>
          <w:rStyle w:val="FootnoteReference"/>
          <w:sz w:val="24"/>
          <w:szCs w:val="24"/>
        </w:rPr>
        <w:footnoteRef/>
      </w:r>
      <w:r w:rsidRPr="004A6E27">
        <w:rPr>
          <w:sz w:val="24"/>
          <w:szCs w:val="24"/>
        </w:rPr>
        <w:t xml:space="preserve"> </w:t>
      </w:r>
      <w:r w:rsidRPr="00891F97">
        <w:rPr>
          <w:sz w:val="24"/>
          <w:szCs w:val="24"/>
        </w:rPr>
        <w:t xml:space="preserve">See </w:t>
      </w:r>
      <w:hyperlink r:id="rId1" w:history="1">
        <w:r w:rsidRPr="00891F97">
          <w:rPr>
            <w:rStyle w:val="Hyperlink"/>
            <w:sz w:val="24"/>
            <w:szCs w:val="24"/>
          </w:rPr>
          <w:t>http://www.who.int/neglected_diseases/diseases/en/</w:t>
        </w:r>
      </w:hyperlink>
      <w:r w:rsidRPr="00891F97">
        <w:rPr>
          <w:sz w:val="24"/>
          <w:szCs w:val="24"/>
        </w:rPr>
        <w:t xml:space="preserve"> for </w:t>
      </w:r>
      <w:proofErr w:type="gramStart"/>
      <w:r w:rsidRPr="00891F97">
        <w:rPr>
          <w:sz w:val="24"/>
          <w:szCs w:val="24"/>
        </w:rPr>
        <w:t>WHO’s</w:t>
      </w:r>
      <w:proofErr w:type="gramEnd"/>
      <w:r w:rsidRPr="00891F97">
        <w:rPr>
          <w:sz w:val="24"/>
          <w:szCs w:val="24"/>
        </w:rPr>
        <w:t xml:space="preserve"> list of 17 neglected tropical diseases.</w:t>
      </w:r>
    </w:p>
  </w:footnote>
  <w:footnote w:id="21">
    <w:p w14:paraId="5307A2F6" w14:textId="77777777" w:rsidR="0050692B" w:rsidRPr="00891F97" w:rsidRDefault="0050692B" w:rsidP="00A05201">
      <w:pPr>
        <w:pStyle w:val="FootnoteText"/>
        <w:rPr>
          <w:sz w:val="24"/>
          <w:szCs w:val="24"/>
        </w:rPr>
      </w:pPr>
      <w:r w:rsidRPr="000474C1">
        <w:rPr>
          <w:rStyle w:val="FootnoteReference"/>
          <w:rFonts w:eastAsiaTheme="majorEastAsia"/>
          <w:sz w:val="24"/>
          <w:szCs w:val="24"/>
        </w:rPr>
        <w:footnoteRef/>
      </w:r>
      <w:r w:rsidRPr="004A6E27">
        <w:rPr>
          <w:sz w:val="24"/>
          <w:szCs w:val="24"/>
        </w:rPr>
        <w:t xml:space="preserve"> </w:t>
      </w:r>
      <w:proofErr w:type="gramStart"/>
      <w:r w:rsidRPr="00891F97">
        <w:rPr>
          <w:sz w:val="24"/>
          <w:szCs w:val="24"/>
        </w:rPr>
        <w:t>World Health Organization/</w:t>
      </w:r>
      <w:proofErr w:type="spellStart"/>
      <w:r w:rsidRPr="00891F97">
        <w:rPr>
          <w:sz w:val="24"/>
          <w:szCs w:val="24"/>
        </w:rPr>
        <w:t>Unicef</w:t>
      </w:r>
      <w:proofErr w:type="spellEnd"/>
      <w:r w:rsidRPr="00891F97">
        <w:rPr>
          <w:sz w:val="24"/>
          <w:szCs w:val="24"/>
        </w:rPr>
        <w:t>/United Nations University.</w:t>
      </w:r>
      <w:proofErr w:type="gramEnd"/>
      <w:r w:rsidRPr="00891F97">
        <w:rPr>
          <w:sz w:val="24"/>
          <w:szCs w:val="24"/>
        </w:rPr>
        <w:t xml:space="preserve"> </w:t>
      </w:r>
      <w:r w:rsidRPr="00891F97">
        <w:rPr>
          <w:i/>
          <w:sz w:val="24"/>
          <w:szCs w:val="24"/>
        </w:rPr>
        <w:t>Iron deficiency anaemia: Assessment, prevention and control</w:t>
      </w:r>
      <w:r w:rsidRPr="00891F97">
        <w:rPr>
          <w:sz w:val="24"/>
          <w:szCs w:val="24"/>
        </w:rPr>
        <w:t xml:space="preserve">. </w:t>
      </w:r>
      <w:proofErr w:type="gramStart"/>
      <w:r w:rsidRPr="00891F97">
        <w:rPr>
          <w:sz w:val="24"/>
          <w:szCs w:val="24"/>
        </w:rPr>
        <w:t>Geneva, 2001.</w:t>
      </w:r>
      <w:proofErr w:type="gramEnd"/>
    </w:p>
  </w:footnote>
  <w:footnote w:id="22">
    <w:p w14:paraId="6703A4D6" w14:textId="77777777" w:rsidR="0050692B" w:rsidRPr="00891F97" w:rsidRDefault="0050692B" w:rsidP="00A05201">
      <w:pPr>
        <w:pStyle w:val="FootnoteText"/>
        <w:rPr>
          <w:sz w:val="24"/>
          <w:szCs w:val="24"/>
        </w:rPr>
      </w:pPr>
      <w:r w:rsidRPr="000474C1">
        <w:rPr>
          <w:rStyle w:val="FootnoteReference"/>
          <w:rFonts w:eastAsiaTheme="majorEastAsia"/>
          <w:sz w:val="24"/>
          <w:szCs w:val="24"/>
        </w:rPr>
        <w:footnoteRef/>
      </w:r>
      <w:r w:rsidRPr="004A6E27">
        <w:rPr>
          <w:sz w:val="24"/>
          <w:szCs w:val="24"/>
        </w:rPr>
        <w:t xml:space="preserve"> </w:t>
      </w:r>
      <w:proofErr w:type="gramStart"/>
      <w:r w:rsidRPr="004A6E27">
        <w:rPr>
          <w:sz w:val="24"/>
          <w:szCs w:val="24"/>
        </w:rPr>
        <w:t>World Health Organization.</w:t>
      </w:r>
      <w:proofErr w:type="gramEnd"/>
      <w:r w:rsidRPr="004A6E27">
        <w:rPr>
          <w:i/>
          <w:sz w:val="24"/>
          <w:szCs w:val="24"/>
        </w:rPr>
        <w:t xml:space="preserve"> Es</w:t>
      </w:r>
      <w:r w:rsidRPr="00C55188">
        <w:rPr>
          <w:i/>
          <w:sz w:val="24"/>
          <w:szCs w:val="24"/>
        </w:rPr>
        <w:t xml:space="preserve">sential Nutrition Actions: improving maternal, </w:t>
      </w:r>
      <w:proofErr w:type="spellStart"/>
      <w:r w:rsidRPr="00C55188">
        <w:rPr>
          <w:i/>
          <w:sz w:val="24"/>
          <w:szCs w:val="24"/>
        </w:rPr>
        <w:t>ne</w:t>
      </w:r>
      <w:r w:rsidRPr="00891F97">
        <w:rPr>
          <w:i/>
          <w:sz w:val="24"/>
          <w:szCs w:val="24"/>
        </w:rPr>
        <w:t>wborn</w:t>
      </w:r>
      <w:proofErr w:type="spellEnd"/>
      <w:r w:rsidRPr="00891F97">
        <w:rPr>
          <w:i/>
          <w:sz w:val="24"/>
          <w:szCs w:val="24"/>
        </w:rPr>
        <w:t>, infant and young child health and nutrition.</w:t>
      </w:r>
      <w:r w:rsidRPr="00891F97">
        <w:rPr>
          <w:sz w:val="24"/>
          <w:szCs w:val="24"/>
        </w:rPr>
        <w:t xml:space="preserve"> </w:t>
      </w:r>
      <w:proofErr w:type="gramStart"/>
      <w:r w:rsidRPr="00891F97">
        <w:rPr>
          <w:sz w:val="24"/>
          <w:szCs w:val="24"/>
        </w:rPr>
        <w:t>Geneva, 2013.</w:t>
      </w:r>
      <w:proofErr w:type="gramEnd"/>
    </w:p>
  </w:footnote>
  <w:footnote w:id="23">
    <w:p w14:paraId="11D78E0C" w14:textId="77777777" w:rsidR="0050692B" w:rsidRPr="004A6E27" w:rsidRDefault="0050692B" w:rsidP="00A05201">
      <w:pPr>
        <w:pStyle w:val="FootnoteText"/>
        <w:rPr>
          <w:rFonts w:cs="Akzidenz Grotesk BE"/>
          <w:color w:val="000000"/>
          <w:sz w:val="24"/>
          <w:szCs w:val="24"/>
        </w:rPr>
      </w:pPr>
      <w:r w:rsidRPr="000474C1">
        <w:rPr>
          <w:rStyle w:val="FootnoteReference"/>
          <w:rFonts w:eastAsiaTheme="majorEastAsia"/>
          <w:sz w:val="24"/>
          <w:szCs w:val="24"/>
        </w:rPr>
        <w:footnoteRef/>
      </w:r>
      <w:r w:rsidRPr="000474C1">
        <w:rPr>
          <w:sz w:val="24"/>
          <w:szCs w:val="24"/>
        </w:rPr>
        <w:t xml:space="preserve"> </w:t>
      </w:r>
      <w:r w:rsidRPr="00891F97">
        <w:rPr>
          <w:sz w:val="24"/>
          <w:szCs w:val="24"/>
        </w:rPr>
        <w:t xml:space="preserve">Source: </w:t>
      </w:r>
      <w:r w:rsidRPr="000474C1">
        <w:rPr>
          <w:rFonts w:cs="Akzidenz Grotesk BE"/>
          <w:color w:val="000000"/>
          <w:sz w:val="24"/>
          <w:szCs w:val="24"/>
        </w:rPr>
        <w:t xml:space="preserve">Maternal and child </w:t>
      </w:r>
      <w:proofErr w:type="spellStart"/>
      <w:r w:rsidRPr="000474C1">
        <w:rPr>
          <w:rFonts w:cs="Akzidenz Grotesk BE"/>
          <w:color w:val="000000"/>
          <w:sz w:val="24"/>
          <w:szCs w:val="24"/>
        </w:rPr>
        <w:t>undernutrition</w:t>
      </w:r>
      <w:proofErr w:type="spellEnd"/>
      <w:r w:rsidRPr="000474C1">
        <w:rPr>
          <w:rFonts w:cs="Akzidenz Grotesk BE"/>
          <w:color w:val="000000"/>
          <w:sz w:val="24"/>
          <w:szCs w:val="24"/>
        </w:rPr>
        <w:t xml:space="preserve">. </w:t>
      </w:r>
      <w:r w:rsidRPr="000474C1">
        <w:rPr>
          <w:rFonts w:cs="Akzidenz Grotesk BE"/>
          <w:i/>
          <w:iCs/>
          <w:color w:val="000000"/>
          <w:sz w:val="24"/>
          <w:szCs w:val="24"/>
        </w:rPr>
        <w:t>Lancet</w:t>
      </w:r>
      <w:r w:rsidRPr="000474C1">
        <w:rPr>
          <w:rFonts w:cs="Akzidenz Grotesk BE"/>
          <w:color w:val="000000"/>
          <w:sz w:val="24"/>
          <w:szCs w:val="24"/>
        </w:rPr>
        <w:t>, 2008, 71(9608):</w:t>
      </w:r>
      <w:r w:rsidRPr="004A6E27">
        <w:rPr>
          <w:rFonts w:cs="Akzidenz Grotesk BE"/>
          <w:color w:val="000000"/>
          <w:sz w:val="24"/>
          <w:szCs w:val="24"/>
        </w:rPr>
        <w:t xml:space="preserve"> 270–273. </w:t>
      </w:r>
    </w:p>
    <w:p w14:paraId="15710FD8" w14:textId="77777777" w:rsidR="0050692B" w:rsidRPr="00891F97" w:rsidRDefault="0050692B" w:rsidP="00A05201">
      <w:pPr>
        <w:pStyle w:val="FootnoteText"/>
        <w:rPr>
          <w:sz w:val="24"/>
          <w:szCs w:val="24"/>
        </w:rPr>
      </w:pPr>
      <w:r w:rsidRPr="00C55188">
        <w:rPr>
          <w:rFonts w:cs="Akzidenz Grotesk BE"/>
          <w:color w:val="000000"/>
          <w:sz w:val="24"/>
          <w:szCs w:val="24"/>
        </w:rPr>
        <w:t>(</w:t>
      </w:r>
      <w:proofErr w:type="gramStart"/>
      <w:r w:rsidRPr="00C55188">
        <w:rPr>
          <w:rFonts w:cs="Akzidenz Grotesk BE"/>
          <w:color w:val="000000"/>
          <w:sz w:val="24"/>
          <w:szCs w:val="24"/>
        </w:rPr>
        <w:t>http</w:t>
      </w:r>
      <w:proofErr w:type="gramEnd"/>
      <w:r w:rsidRPr="00C55188">
        <w:rPr>
          <w:rFonts w:cs="Akzidenz Grotesk BE"/>
          <w:color w:val="000000"/>
          <w:sz w:val="24"/>
          <w:szCs w:val="24"/>
        </w:rPr>
        <w:t>://www. thelancet.com/serie</w:t>
      </w:r>
      <w:r w:rsidRPr="00891F97">
        <w:rPr>
          <w:rFonts w:cs="Akzidenz Grotesk BE"/>
          <w:color w:val="000000"/>
          <w:sz w:val="24"/>
          <w:szCs w:val="24"/>
        </w:rPr>
        <w:t>s/maternal-and-child-</w:t>
      </w:r>
      <w:proofErr w:type="spellStart"/>
      <w:r w:rsidRPr="00891F97">
        <w:rPr>
          <w:rFonts w:cs="Akzidenz Grotesk BE"/>
          <w:color w:val="000000"/>
          <w:sz w:val="24"/>
          <w:szCs w:val="24"/>
        </w:rPr>
        <w:t>undernutrition</w:t>
      </w:r>
      <w:proofErr w:type="spellEnd"/>
      <w:r w:rsidRPr="00891F97">
        <w:rPr>
          <w:rFonts w:cs="Akzidenz Grotesk BE"/>
          <w:color w:val="000000"/>
          <w:sz w:val="24"/>
          <w:szCs w:val="24"/>
        </w:rPr>
        <w:t>).</w:t>
      </w:r>
    </w:p>
  </w:footnote>
  <w:footnote w:id="24">
    <w:p w14:paraId="2D798EC3" w14:textId="77777777" w:rsidR="0050692B" w:rsidRPr="00891F97" w:rsidRDefault="0050692B" w:rsidP="00A05201">
      <w:pPr>
        <w:pStyle w:val="FootnoteText"/>
        <w:rPr>
          <w:sz w:val="24"/>
          <w:szCs w:val="24"/>
        </w:rPr>
      </w:pPr>
      <w:r w:rsidRPr="000474C1">
        <w:rPr>
          <w:rStyle w:val="FootnoteReference"/>
          <w:rFonts w:eastAsiaTheme="majorEastAsia"/>
          <w:sz w:val="24"/>
          <w:szCs w:val="24"/>
        </w:rPr>
        <w:footnoteRef/>
      </w:r>
      <w:r w:rsidRPr="000474C1">
        <w:rPr>
          <w:sz w:val="24"/>
          <w:szCs w:val="24"/>
        </w:rPr>
        <w:t xml:space="preserve"> </w:t>
      </w:r>
      <w:r w:rsidRPr="00891F97">
        <w:rPr>
          <w:sz w:val="24"/>
          <w:szCs w:val="24"/>
        </w:rPr>
        <w:t>Within six months of the previous live birth or pregnancy.</w:t>
      </w:r>
    </w:p>
  </w:footnote>
  <w:footnote w:id="25">
    <w:p w14:paraId="2B6698A5" w14:textId="77777777" w:rsidR="0050692B" w:rsidRPr="004A6E27" w:rsidRDefault="0050692B" w:rsidP="00A05201">
      <w:pPr>
        <w:pStyle w:val="FootnoteText"/>
        <w:rPr>
          <w:rFonts w:cs="Akzidenz Grotesk BE"/>
          <w:color w:val="000000"/>
          <w:sz w:val="24"/>
          <w:szCs w:val="24"/>
        </w:rPr>
      </w:pPr>
      <w:r w:rsidRPr="000474C1">
        <w:rPr>
          <w:rStyle w:val="FootnoteReference"/>
          <w:rFonts w:eastAsiaTheme="majorEastAsia"/>
          <w:sz w:val="24"/>
          <w:szCs w:val="24"/>
        </w:rPr>
        <w:footnoteRef/>
      </w:r>
      <w:r w:rsidRPr="000474C1">
        <w:rPr>
          <w:sz w:val="24"/>
          <w:szCs w:val="24"/>
        </w:rPr>
        <w:t xml:space="preserve"> </w:t>
      </w:r>
      <w:r w:rsidRPr="00891F97">
        <w:rPr>
          <w:sz w:val="24"/>
          <w:szCs w:val="24"/>
        </w:rPr>
        <w:t xml:space="preserve">Source: </w:t>
      </w:r>
      <w:r w:rsidRPr="000474C1">
        <w:rPr>
          <w:rFonts w:cs="Akzidenz Grotesk BE"/>
          <w:color w:val="000000"/>
          <w:sz w:val="24"/>
          <w:szCs w:val="24"/>
        </w:rPr>
        <w:t xml:space="preserve">Maternal and child </w:t>
      </w:r>
      <w:proofErr w:type="spellStart"/>
      <w:r w:rsidRPr="000474C1">
        <w:rPr>
          <w:rFonts w:cs="Akzidenz Grotesk BE"/>
          <w:color w:val="000000"/>
          <w:sz w:val="24"/>
          <w:szCs w:val="24"/>
        </w:rPr>
        <w:t>undernutrition</w:t>
      </w:r>
      <w:proofErr w:type="spellEnd"/>
      <w:r w:rsidRPr="000474C1">
        <w:rPr>
          <w:rFonts w:cs="Akzidenz Grotesk BE"/>
          <w:color w:val="000000"/>
          <w:sz w:val="24"/>
          <w:szCs w:val="24"/>
        </w:rPr>
        <w:t xml:space="preserve">. </w:t>
      </w:r>
      <w:r w:rsidRPr="000474C1">
        <w:rPr>
          <w:rFonts w:cs="Akzidenz Grotesk BE"/>
          <w:i/>
          <w:iCs/>
          <w:color w:val="000000"/>
          <w:sz w:val="24"/>
          <w:szCs w:val="24"/>
        </w:rPr>
        <w:t>Lancet</w:t>
      </w:r>
      <w:r w:rsidRPr="000474C1">
        <w:rPr>
          <w:rFonts w:cs="Akzidenz Grotesk BE"/>
          <w:color w:val="000000"/>
          <w:sz w:val="24"/>
          <w:szCs w:val="24"/>
        </w:rPr>
        <w:t>, 2008, 71(9608):</w:t>
      </w:r>
      <w:r w:rsidRPr="004A6E27">
        <w:rPr>
          <w:rFonts w:cs="Akzidenz Grotesk BE"/>
          <w:color w:val="000000"/>
          <w:sz w:val="24"/>
          <w:szCs w:val="24"/>
        </w:rPr>
        <w:t xml:space="preserve"> 270–273 </w:t>
      </w:r>
    </w:p>
    <w:p w14:paraId="19FAC890" w14:textId="77777777" w:rsidR="0050692B" w:rsidRPr="00891F97" w:rsidRDefault="0050692B" w:rsidP="00A05201">
      <w:pPr>
        <w:pStyle w:val="FootnoteText"/>
        <w:rPr>
          <w:sz w:val="24"/>
          <w:szCs w:val="24"/>
        </w:rPr>
      </w:pPr>
      <w:r w:rsidRPr="004A6E27">
        <w:rPr>
          <w:rFonts w:cs="Akzidenz Grotesk BE"/>
          <w:color w:val="000000"/>
          <w:sz w:val="24"/>
          <w:szCs w:val="24"/>
        </w:rPr>
        <w:t>(</w:t>
      </w:r>
      <w:proofErr w:type="gramStart"/>
      <w:r w:rsidRPr="004A6E27">
        <w:rPr>
          <w:rFonts w:cs="Akzidenz Grotesk BE"/>
          <w:color w:val="000000"/>
          <w:sz w:val="24"/>
          <w:szCs w:val="24"/>
        </w:rPr>
        <w:t>http</w:t>
      </w:r>
      <w:proofErr w:type="gramEnd"/>
      <w:r w:rsidRPr="004A6E27">
        <w:rPr>
          <w:rFonts w:cs="Akzidenz Grotesk BE"/>
          <w:color w:val="000000"/>
          <w:sz w:val="24"/>
          <w:szCs w:val="24"/>
        </w:rPr>
        <w:t>://www. the</w:t>
      </w:r>
      <w:r w:rsidRPr="00C55188">
        <w:rPr>
          <w:rFonts w:cs="Akzidenz Grotesk BE"/>
          <w:color w:val="000000"/>
          <w:sz w:val="24"/>
          <w:szCs w:val="24"/>
        </w:rPr>
        <w:t>lancet.com/series/mate</w:t>
      </w:r>
      <w:r w:rsidRPr="00891F97">
        <w:rPr>
          <w:rFonts w:cs="Akzidenz Grotesk BE"/>
          <w:color w:val="000000"/>
          <w:sz w:val="24"/>
          <w:szCs w:val="24"/>
        </w:rPr>
        <w:t>rnal-and-child-</w:t>
      </w:r>
      <w:proofErr w:type="spellStart"/>
      <w:r w:rsidRPr="00891F97">
        <w:rPr>
          <w:rFonts w:cs="Akzidenz Grotesk BE"/>
          <w:color w:val="000000"/>
          <w:sz w:val="24"/>
          <w:szCs w:val="24"/>
        </w:rPr>
        <w:t>undernutrition</w:t>
      </w:r>
      <w:proofErr w:type="spellEnd"/>
      <w:r w:rsidRPr="00891F97">
        <w:rPr>
          <w:rFonts w:cs="Akzidenz Grotesk BE"/>
          <w:color w:val="000000"/>
          <w:sz w:val="24"/>
          <w:szCs w:val="24"/>
        </w:rPr>
        <w:t>).</w:t>
      </w:r>
    </w:p>
  </w:footnote>
  <w:footnote w:id="26">
    <w:p w14:paraId="44ECEEE4" w14:textId="77777777" w:rsidR="0050692B" w:rsidRPr="00891F97" w:rsidRDefault="0050692B" w:rsidP="004943F6">
      <w:pPr>
        <w:pStyle w:val="FootnoteText"/>
        <w:rPr>
          <w:sz w:val="24"/>
          <w:szCs w:val="24"/>
        </w:rPr>
      </w:pPr>
      <w:r w:rsidRPr="000474C1">
        <w:rPr>
          <w:rStyle w:val="FootnoteReference"/>
          <w:sz w:val="24"/>
          <w:szCs w:val="24"/>
        </w:rPr>
        <w:footnoteRef/>
      </w:r>
      <w:r w:rsidRPr="000474C1">
        <w:rPr>
          <w:sz w:val="24"/>
          <w:szCs w:val="24"/>
        </w:rPr>
        <w:t xml:space="preserve"> </w:t>
      </w:r>
      <w:proofErr w:type="gramStart"/>
      <w:r>
        <w:rPr>
          <w:sz w:val="24"/>
          <w:szCs w:val="24"/>
          <w:lang w:val="en-US"/>
        </w:rPr>
        <w:t>FAO.</w:t>
      </w:r>
      <w:proofErr w:type="gramEnd"/>
      <w:r>
        <w:rPr>
          <w:sz w:val="24"/>
          <w:szCs w:val="24"/>
          <w:lang w:val="en-US"/>
        </w:rPr>
        <w:t xml:space="preserve"> </w:t>
      </w:r>
      <w:proofErr w:type="gramStart"/>
      <w:r>
        <w:rPr>
          <w:i/>
          <w:sz w:val="24"/>
          <w:szCs w:val="24"/>
          <w:lang w:val="en-US"/>
        </w:rPr>
        <w:t>The s</w:t>
      </w:r>
      <w:r w:rsidRPr="00283715">
        <w:rPr>
          <w:i/>
          <w:sz w:val="24"/>
          <w:szCs w:val="24"/>
          <w:lang w:val="en-US"/>
        </w:rPr>
        <w:t xml:space="preserve">tate of </w:t>
      </w:r>
      <w:r>
        <w:rPr>
          <w:i/>
          <w:sz w:val="24"/>
          <w:szCs w:val="24"/>
          <w:lang w:val="en-US"/>
        </w:rPr>
        <w:t>f</w:t>
      </w:r>
      <w:r w:rsidRPr="00283715">
        <w:rPr>
          <w:i/>
          <w:sz w:val="24"/>
          <w:szCs w:val="24"/>
          <w:lang w:val="en-US"/>
        </w:rPr>
        <w:t xml:space="preserve">ood and </w:t>
      </w:r>
      <w:r>
        <w:rPr>
          <w:i/>
          <w:sz w:val="24"/>
          <w:szCs w:val="24"/>
          <w:lang w:val="en-US"/>
        </w:rPr>
        <w:t>a</w:t>
      </w:r>
      <w:r w:rsidRPr="00283715">
        <w:rPr>
          <w:i/>
          <w:sz w:val="24"/>
          <w:szCs w:val="24"/>
          <w:lang w:val="en-US"/>
        </w:rPr>
        <w:t>griculture 2013</w:t>
      </w:r>
      <w:r>
        <w:rPr>
          <w:sz w:val="24"/>
          <w:szCs w:val="24"/>
          <w:lang w:val="en-US"/>
        </w:rPr>
        <w:t>.</w:t>
      </w:r>
      <w:proofErr w:type="gramEnd"/>
      <w:r>
        <w:rPr>
          <w:sz w:val="24"/>
          <w:szCs w:val="24"/>
          <w:lang w:val="en-US"/>
        </w:rPr>
        <w:t xml:space="preserve"> </w:t>
      </w:r>
      <w:proofErr w:type="gramStart"/>
      <w:r>
        <w:rPr>
          <w:sz w:val="24"/>
          <w:szCs w:val="24"/>
          <w:lang w:val="en-US"/>
        </w:rPr>
        <w:t>Rome, 2013.</w:t>
      </w:r>
      <w:proofErr w:type="gramEnd"/>
    </w:p>
  </w:footnote>
  <w:footnote w:id="27">
    <w:p w14:paraId="50956B9B" w14:textId="77777777" w:rsidR="0050692B" w:rsidRPr="00605105" w:rsidRDefault="0050692B">
      <w:pPr>
        <w:pStyle w:val="FootnoteText"/>
        <w:rPr>
          <w:sz w:val="24"/>
          <w:szCs w:val="24"/>
          <w:lang w:val="en-US"/>
        </w:rPr>
      </w:pPr>
      <w:r w:rsidRPr="00605105">
        <w:rPr>
          <w:rStyle w:val="FootnoteReference"/>
          <w:sz w:val="24"/>
          <w:szCs w:val="24"/>
        </w:rPr>
        <w:footnoteRef/>
      </w:r>
      <w:r w:rsidRPr="00605105">
        <w:rPr>
          <w:sz w:val="24"/>
          <w:szCs w:val="24"/>
        </w:rPr>
        <w:t xml:space="preserve"> See WHO factsheet on diarrhoeal disease (Fact sheet No. 330, April 2013), http://www.who.int/mediacentre/factsheets/fs330/en/</w:t>
      </w:r>
    </w:p>
  </w:footnote>
  <w:footnote w:id="28">
    <w:p w14:paraId="0F4DFDCA" w14:textId="77777777" w:rsidR="0050692B" w:rsidRPr="00605105" w:rsidRDefault="0050692B">
      <w:pPr>
        <w:pStyle w:val="FootnoteText"/>
        <w:rPr>
          <w:sz w:val="24"/>
          <w:szCs w:val="24"/>
          <w:lang w:val="en-US"/>
        </w:rPr>
      </w:pPr>
      <w:r w:rsidRPr="00605105">
        <w:rPr>
          <w:rStyle w:val="FootnoteReference"/>
          <w:sz w:val="24"/>
          <w:szCs w:val="24"/>
        </w:rPr>
        <w:footnoteRef/>
      </w:r>
      <w:r w:rsidRPr="00605105">
        <w:rPr>
          <w:sz w:val="24"/>
          <w:szCs w:val="24"/>
        </w:rPr>
        <w:t xml:space="preserve"> </w:t>
      </w:r>
      <w:proofErr w:type="gramStart"/>
      <w:r w:rsidRPr="00605105">
        <w:rPr>
          <w:sz w:val="24"/>
          <w:szCs w:val="24"/>
          <w:lang w:val="en-US"/>
        </w:rPr>
        <w:t>Data for 2012.</w:t>
      </w:r>
      <w:proofErr w:type="gramEnd"/>
      <w:r w:rsidRPr="00605105">
        <w:rPr>
          <w:sz w:val="24"/>
          <w:szCs w:val="24"/>
          <w:lang w:val="en-US"/>
        </w:rPr>
        <w:t xml:space="preserve"> </w:t>
      </w:r>
      <w:r>
        <w:rPr>
          <w:sz w:val="24"/>
          <w:szCs w:val="24"/>
          <w:lang w:val="en-US"/>
        </w:rPr>
        <w:t xml:space="preserve">Source: United Nations. </w:t>
      </w:r>
      <w:r w:rsidRPr="00605105">
        <w:rPr>
          <w:i/>
          <w:sz w:val="24"/>
          <w:szCs w:val="24"/>
          <w:lang w:val="en-US"/>
        </w:rPr>
        <w:t>The Millennium Development Goals Report 2014</w:t>
      </w:r>
      <w:r>
        <w:rPr>
          <w:i/>
          <w:sz w:val="24"/>
          <w:szCs w:val="24"/>
          <w:lang w:val="en-US"/>
        </w:rPr>
        <w:t xml:space="preserve">. </w:t>
      </w:r>
      <w:proofErr w:type="gramStart"/>
      <w:r>
        <w:rPr>
          <w:sz w:val="24"/>
          <w:szCs w:val="24"/>
          <w:lang w:val="en-US"/>
        </w:rPr>
        <w:t>New York, 2014.</w:t>
      </w:r>
      <w:proofErr w:type="gramEnd"/>
    </w:p>
  </w:footnote>
  <w:footnote w:id="29">
    <w:p w14:paraId="3E0DF81D" w14:textId="77777777" w:rsidR="0050692B" w:rsidRPr="00605105" w:rsidRDefault="0050692B">
      <w:pPr>
        <w:pStyle w:val="FootnoteText"/>
        <w:rPr>
          <w:lang w:val="en-US"/>
        </w:rPr>
      </w:pPr>
      <w:r>
        <w:rPr>
          <w:rStyle w:val="FootnoteReference"/>
        </w:rPr>
        <w:footnoteRef/>
      </w:r>
      <w:r>
        <w:t xml:space="preserve"> </w:t>
      </w:r>
      <w:proofErr w:type="gramStart"/>
      <w:r>
        <w:rPr>
          <w:sz w:val="24"/>
          <w:szCs w:val="24"/>
          <w:lang w:val="en-US"/>
        </w:rPr>
        <w:t>United Nations.</w:t>
      </w:r>
      <w:proofErr w:type="gramEnd"/>
      <w:r>
        <w:rPr>
          <w:sz w:val="24"/>
          <w:szCs w:val="24"/>
          <w:lang w:val="en-US"/>
        </w:rPr>
        <w:t xml:space="preserve"> </w:t>
      </w:r>
      <w:r w:rsidRPr="009A0F87">
        <w:rPr>
          <w:i/>
          <w:sz w:val="24"/>
          <w:szCs w:val="24"/>
          <w:lang w:val="en-US"/>
        </w:rPr>
        <w:t>The Millennium Development Goals Report 2014</w:t>
      </w:r>
      <w:r>
        <w:rPr>
          <w:i/>
          <w:sz w:val="24"/>
          <w:szCs w:val="24"/>
          <w:lang w:val="en-US"/>
        </w:rPr>
        <w:t xml:space="preserve">. </w:t>
      </w:r>
      <w:proofErr w:type="gramStart"/>
      <w:r>
        <w:rPr>
          <w:sz w:val="24"/>
          <w:szCs w:val="24"/>
          <w:lang w:val="en-US"/>
        </w:rPr>
        <w:t>New York, 2014.</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E4AF5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500CE2E"/>
    <w:lvl w:ilvl="0">
      <w:start w:val="1"/>
      <w:numFmt w:val="decimal"/>
      <w:lvlText w:val="%1."/>
      <w:lvlJc w:val="left"/>
      <w:pPr>
        <w:tabs>
          <w:tab w:val="num" w:pos="1492"/>
        </w:tabs>
        <w:ind w:left="1492" w:hanging="360"/>
      </w:pPr>
    </w:lvl>
  </w:abstractNum>
  <w:abstractNum w:abstractNumId="2">
    <w:nsid w:val="FFFFFF7D"/>
    <w:multiLevelType w:val="singleLevel"/>
    <w:tmpl w:val="907C7ACA"/>
    <w:lvl w:ilvl="0">
      <w:start w:val="1"/>
      <w:numFmt w:val="decimal"/>
      <w:lvlText w:val="%1."/>
      <w:lvlJc w:val="left"/>
      <w:pPr>
        <w:tabs>
          <w:tab w:val="num" w:pos="1209"/>
        </w:tabs>
        <w:ind w:left="1209" w:hanging="360"/>
      </w:pPr>
    </w:lvl>
  </w:abstractNum>
  <w:abstractNum w:abstractNumId="3">
    <w:nsid w:val="FFFFFF7E"/>
    <w:multiLevelType w:val="singleLevel"/>
    <w:tmpl w:val="F03CE144"/>
    <w:lvl w:ilvl="0">
      <w:start w:val="1"/>
      <w:numFmt w:val="decimal"/>
      <w:lvlText w:val="%1."/>
      <w:lvlJc w:val="left"/>
      <w:pPr>
        <w:tabs>
          <w:tab w:val="num" w:pos="926"/>
        </w:tabs>
        <w:ind w:left="926" w:hanging="360"/>
      </w:pPr>
    </w:lvl>
  </w:abstractNum>
  <w:abstractNum w:abstractNumId="4">
    <w:nsid w:val="FFFFFF7F"/>
    <w:multiLevelType w:val="singleLevel"/>
    <w:tmpl w:val="35DA66C4"/>
    <w:lvl w:ilvl="0">
      <w:start w:val="1"/>
      <w:numFmt w:val="decimal"/>
      <w:lvlText w:val="%1."/>
      <w:lvlJc w:val="left"/>
      <w:pPr>
        <w:tabs>
          <w:tab w:val="num" w:pos="643"/>
        </w:tabs>
        <w:ind w:left="643" w:hanging="360"/>
      </w:pPr>
    </w:lvl>
  </w:abstractNum>
  <w:abstractNum w:abstractNumId="5">
    <w:nsid w:val="FFFFFF80"/>
    <w:multiLevelType w:val="singleLevel"/>
    <w:tmpl w:val="87868EF4"/>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5CCC19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708DEB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3B82445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A8F6638A"/>
    <w:lvl w:ilvl="0">
      <w:start w:val="1"/>
      <w:numFmt w:val="decimal"/>
      <w:lvlText w:val="%1."/>
      <w:lvlJc w:val="left"/>
      <w:pPr>
        <w:tabs>
          <w:tab w:val="num" w:pos="360"/>
        </w:tabs>
        <w:ind w:left="360" w:hanging="360"/>
      </w:pPr>
    </w:lvl>
  </w:abstractNum>
  <w:abstractNum w:abstractNumId="10">
    <w:nsid w:val="FFFFFF89"/>
    <w:multiLevelType w:val="singleLevel"/>
    <w:tmpl w:val="690EB5BA"/>
    <w:lvl w:ilvl="0">
      <w:start w:val="1"/>
      <w:numFmt w:val="bullet"/>
      <w:lvlText w:val=""/>
      <w:lvlJc w:val="left"/>
      <w:pPr>
        <w:tabs>
          <w:tab w:val="num" w:pos="360"/>
        </w:tabs>
        <w:ind w:left="360" w:hanging="360"/>
      </w:pPr>
      <w:rPr>
        <w:rFonts w:ascii="Symbol" w:hAnsi="Symbol" w:hint="default"/>
      </w:rPr>
    </w:lvl>
  </w:abstractNum>
  <w:abstractNum w:abstractNumId="11">
    <w:nsid w:val="01FD7642"/>
    <w:multiLevelType w:val="multilevel"/>
    <w:tmpl w:val="1ABE51E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024A6EA5"/>
    <w:multiLevelType w:val="hybridMultilevel"/>
    <w:tmpl w:val="FBE2B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64C441C"/>
    <w:multiLevelType w:val="hybridMultilevel"/>
    <w:tmpl w:val="4D2040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6714892"/>
    <w:multiLevelType w:val="hybridMultilevel"/>
    <w:tmpl w:val="8F32E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0A150933"/>
    <w:multiLevelType w:val="hybridMultilevel"/>
    <w:tmpl w:val="3FB0CD22"/>
    <w:lvl w:ilvl="0" w:tplc="04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0A1F0826"/>
    <w:multiLevelType w:val="hybridMultilevel"/>
    <w:tmpl w:val="864EF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2C41AD"/>
    <w:multiLevelType w:val="hybridMultilevel"/>
    <w:tmpl w:val="D84448F6"/>
    <w:lvl w:ilvl="0" w:tplc="04090001">
      <w:start w:val="1"/>
      <w:numFmt w:val="bullet"/>
      <w:lvlText w:val=""/>
      <w:lvlJc w:val="left"/>
      <w:pPr>
        <w:ind w:left="720" w:hanging="360"/>
      </w:pPr>
      <w:rPr>
        <w:rFonts w:ascii="Symbol" w:hAnsi="Symbol" w:hint="default"/>
      </w:rPr>
    </w:lvl>
    <w:lvl w:ilvl="1" w:tplc="79B208C8">
      <w:numFmt w:val="bullet"/>
      <w:lvlText w:val="•"/>
      <w:lvlJc w:val="left"/>
      <w:pPr>
        <w:ind w:left="1800" w:hanging="720"/>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1E00218"/>
    <w:multiLevelType w:val="hybridMultilevel"/>
    <w:tmpl w:val="EEEC5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15A21A54"/>
    <w:multiLevelType w:val="hybridMultilevel"/>
    <w:tmpl w:val="9588F7FA"/>
    <w:lvl w:ilvl="0" w:tplc="08090019">
      <w:start w:val="1"/>
      <w:numFmt w:val="lowerLetter"/>
      <w:lvlText w:val="%1."/>
      <w:lvlJc w:val="left"/>
      <w:pPr>
        <w:ind w:left="644" w:hanging="360"/>
      </w:pPr>
      <w:rPr>
        <w:rFonts w:hint="default"/>
      </w:rPr>
    </w:lvl>
    <w:lvl w:ilvl="1" w:tplc="08090003">
      <w:start w:val="1"/>
      <w:numFmt w:val="bullet"/>
      <w:lvlText w:val="o"/>
      <w:lvlJc w:val="left"/>
      <w:pPr>
        <w:ind w:left="1800" w:hanging="72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1C8A1F81"/>
    <w:multiLevelType w:val="hybridMultilevel"/>
    <w:tmpl w:val="8ACC3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1EA304F3"/>
    <w:multiLevelType w:val="multilevel"/>
    <w:tmpl w:val="69C62A54"/>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232D370B"/>
    <w:multiLevelType w:val="hybridMultilevel"/>
    <w:tmpl w:val="52449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45805E2"/>
    <w:multiLevelType w:val="hybridMultilevel"/>
    <w:tmpl w:val="1AA6BFC6"/>
    <w:lvl w:ilvl="0" w:tplc="AB4ACF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24E51DCA"/>
    <w:multiLevelType w:val="hybridMultilevel"/>
    <w:tmpl w:val="EC341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278E297E"/>
    <w:multiLevelType w:val="hybridMultilevel"/>
    <w:tmpl w:val="002E3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C9A431C"/>
    <w:multiLevelType w:val="hybridMultilevel"/>
    <w:tmpl w:val="79C01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E52295C"/>
    <w:multiLevelType w:val="hybridMultilevel"/>
    <w:tmpl w:val="C0DE78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2EEA1033"/>
    <w:multiLevelType w:val="hybridMultilevel"/>
    <w:tmpl w:val="540A5E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2FA748A0"/>
    <w:multiLevelType w:val="multilevel"/>
    <w:tmpl w:val="9F10A8A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0">
    <w:nsid w:val="32274CB6"/>
    <w:multiLevelType w:val="hybridMultilevel"/>
    <w:tmpl w:val="468A9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383E53E2"/>
    <w:multiLevelType w:val="hybridMultilevel"/>
    <w:tmpl w:val="74C897A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3C3919CB"/>
    <w:multiLevelType w:val="hybridMultilevel"/>
    <w:tmpl w:val="602E5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E7139E3"/>
    <w:multiLevelType w:val="multilevel"/>
    <w:tmpl w:val="A3E03F88"/>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4">
    <w:nsid w:val="43166099"/>
    <w:multiLevelType w:val="hybridMultilevel"/>
    <w:tmpl w:val="630A10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43E72CAD"/>
    <w:multiLevelType w:val="hybridMultilevel"/>
    <w:tmpl w:val="415827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44274D74"/>
    <w:multiLevelType w:val="hybridMultilevel"/>
    <w:tmpl w:val="CD9EDBF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46171069"/>
    <w:multiLevelType w:val="hybridMultilevel"/>
    <w:tmpl w:val="9F10A8A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nsid w:val="4B53658C"/>
    <w:multiLevelType w:val="hybridMultilevel"/>
    <w:tmpl w:val="FF1C8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C134A71"/>
    <w:multiLevelType w:val="hybridMultilevel"/>
    <w:tmpl w:val="FD8EE9C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4E4F60D0"/>
    <w:multiLevelType w:val="hybridMultilevel"/>
    <w:tmpl w:val="BED22C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54AC1E70"/>
    <w:multiLevelType w:val="hybridMultilevel"/>
    <w:tmpl w:val="E89C4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557D6C72"/>
    <w:multiLevelType w:val="hybridMultilevel"/>
    <w:tmpl w:val="884A13CE"/>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55E919A1"/>
    <w:multiLevelType w:val="hybridMultilevel"/>
    <w:tmpl w:val="C3226630"/>
    <w:lvl w:ilvl="0" w:tplc="04090003">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nsid w:val="57645F02"/>
    <w:multiLevelType w:val="hybridMultilevel"/>
    <w:tmpl w:val="11426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80045A9"/>
    <w:multiLevelType w:val="hybridMultilevel"/>
    <w:tmpl w:val="6E947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58C83BCF"/>
    <w:multiLevelType w:val="hybridMultilevel"/>
    <w:tmpl w:val="7EA27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90C678A"/>
    <w:multiLevelType w:val="hybridMultilevel"/>
    <w:tmpl w:val="B1D25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59695A51"/>
    <w:multiLevelType w:val="hybridMultilevel"/>
    <w:tmpl w:val="7CBE2144"/>
    <w:lvl w:ilvl="0" w:tplc="BF4432A2">
      <w:start w:val="1"/>
      <w:numFmt w:val="decimal"/>
      <w:pStyle w:val="Header"/>
      <w:lvlText w:val="%1."/>
      <w:lvlJc w:val="left"/>
      <w:pPr>
        <w:ind w:left="2514" w:hanging="360"/>
      </w:pPr>
    </w:lvl>
    <w:lvl w:ilvl="1" w:tplc="04090019">
      <w:start w:val="1"/>
      <w:numFmt w:val="lowerLetter"/>
      <w:lvlText w:val="%2."/>
      <w:lvlJc w:val="left"/>
      <w:pPr>
        <w:ind w:left="3234" w:hanging="360"/>
      </w:pPr>
    </w:lvl>
    <w:lvl w:ilvl="2" w:tplc="0409001B" w:tentative="1">
      <w:start w:val="1"/>
      <w:numFmt w:val="lowerRoman"/>
      <w:lvlText w:val="%3."/>
      <w:lvlJc w:val="right"/>
      <w:pPr>
        <w:ind w:left="3954" w:hanging="180"/>
      </w:pPr>
    </w:lvl>
    <w:lvl w:ilvl="3" w:tplc="0409000F" w:tentative="1">
      <w:start w:val="1"/>
      <w:numFmt w:val="decimal"/>
      <w:lvlText w:val="%4."/>
      <w:lvlJc w:val="left"/>
      <w:pPr>
        <w:ind w:left="4674" w:hanging="360"/>
      </w:pPr>
    </w:lvl>
    <w:lvl w:ilvl="4" w:tplc="04090019" w:tentative="1">
      <w:start w:val="1"/>
      <w:numFmt w:val="lowerLetter"/>
      <w:lvlText w:val="%5."/>
      <w:lvlJc w:val="left"/>
      <w:pPr>
        <w:ind w:left="5394" w:hanging="360"/>
      </w:pPr>
    </w:lvl>
    <w:lvl w:ilvl="5" w:tplc="0409001B" w:tentative="1">
      <w:start w:val="1"/>
      <w:numFmt w:val="lowerRoman"/>
      <w:lvlText w:val="%6."/>
      <w:lvlJc w:val="right"/>
      <w:pPr>
        <w:ind w:left="6114" w:hanging="180"/>
      </w:pPr>
    </w:lvl>
    <w:lvl w:ilvl="6" w:tplc="0409000F" w:tentative="1">
      <w:start w:val="1"/>
      <w:numFmt w:val="decimal"/>
      <w:lvlText w:val="%7."/>
      <w:lvlJc w:val="left"/>
      <w:pPr>
        <w:ind w:left="6834" w:hanging="360"/>
      </w:pPr>
    </w:lvl>
    <w:lvl w:ilvl="7" w:tplc="04090019" w:tentative="1">
      <w:start w:val="1"/>
      <w:numFmt w:val="lowerLetter"/>
      <w:lvlText w:val="%8."/>
      <w:lvlJc w:val="left"/>
      <w:pPr>
        <w:ind w:left="7554" w:hanging="360"/>
      </w:pPr>
    </w:lvl>
    <w:lvl w:ilvl="8" w:tplc="0409001B" w:tentative="1">
      <w:start w:val="1"/>
      <w:numFmt w:val="lowerRoman"/>
      <w:lvlText w:val="%9."/>
      <w:lvlJc w:val="right"/>
      <w:pPr>
        <w:ind w:left="8274" w:hanging="180"/>
      </w:pPr>
    </w:lvl>
  </w:abstractNum>
  <w:abstractNum w:abstractNumId="49">
    <w:nsid w:val="608637BD"/>
    <w:multiLevelType w:val="hybridMultilevel"/>
    <w:tmpl w:val="F9F8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60BF4BA3"/>
    <w:multiLevelType w:val="hybridMultilevel"/>
    <w:tmpl w:val="2FD45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31E3793"/>
    <w:multiLevelType w:val="hybridMultilevel"/>
    <w:tmpl w:val="9E4E8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66355A0C"/>
    <w:multiLevelType w:val="hybridMultilevel"/>
    <w:tmpl w:val="69C62A54"/>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66E05C92"/>
    <w:multiLevelType w:val="hybridMultilevel"/>
    <w:tmpl w:val="1108C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88E6410"/>
    <w:multiLevelType w:val="hybridMultilevel"/>
    <w:tmpl w:val="081C6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B41664D"/>
    <w:multiLevelType w:val="hybridMultilevel"/>
    <w:tmpl w:val="36CA3B96"/>
    <w:lvl w:ilvl="0" w:tplc="08090019">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6CFE15AA"/>
    <w:multiLevelType w:val="hybridMultilevel"/>
    <w:tmpl w:val="82381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F7D5675"/>
    <w:multiLevelType w:val="hybridMultilevel"/>
    <w:tmpl w:val="26DE5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763D5AD7"/>
    <w:multiLevelType w:val="hybridMultilevel"/>
    <w:tmpl w:val="FF527B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76543F4F"/>
    <w:multiLevelType w:val="hybridMultilevel"/>
    <w:tmpl w:val="CFCEB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7C8143CD"/>
    <w:multiLevelType w:val="hybridMultilevel"/>
    <w:tmpl w:val="A3E03F8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nsid w:val="7D1C62DA"/>
    <w:multiLevelType w:val="hybridMultilevel"/>
    <w:tmpl w:val="1F1A9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D1E4772"/>
    <w:multiLevelType w:val="hybridMultilevel"/>
    <w:tmpl w:val="433E333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D7E1C03"/>
    <w:multiLevelType w:val="hybridMultilevel"/>
    <w:tmpl w:val="B400D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nsid w:val="7EB259A7"/>
    <w:multiLevelType w:val="hybridMultilevel"/>
    <w:tmpl w:val="339C48C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F8C769B"/>
    <w:multiLevelType w:val="hybridMultilevel"/>
    <w:tmpl w:val="C50CE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48"/>
  </w:num>
  <w:num w:numId="3">
    <w:abstractNumId w:val="36"/>
  </w:num>
  <w:num w:numId="4">
    <w:abstractNumId w:val="42"/>
  </w:num>
  <w:num w:numId="5">
    <w:abstractNumId w:val="62"/>
  </w:num>
  <w:num w:numId="6">
    <w:abstractNumId w:val="64"/>
  </w:num>
  <w:num w:numId="7">
    <w:abstractNumId w:val="19"/>
  </w:num>
  <w:num w:numId="8">
    <w:abstractNumId w:val="11"/>
  </w:num>
  <w:num w:numId="9">
    <w:abstractNumId w:val="55"/>
  </w:num>
  <w:num w:numId="10">
    <w:abstractNumId w:val="39"/>
  </w:num>
  <w:num w:numId="11">
    <w:abstractNumId w:val="31"/>
  </w:num>
  <w:num w:numId="12">
    <w:abstractNumId w:val="13"/>
  </w:num>
  <w:num w:numId="13">
    <w:abstractNumId w:val="26"/>
  </w:num>
  <w:num w:numId="14">
    <w:abstractNumId w:val="46"/>
  </w:num>
  <w:num w:numId="15">
    <w:abstractNumId w:val="27"/>
  </w:num>
  <w:num w:numId="16">
    <w:abstractNumId w:val="17"/>
  </w:num>
  <w:num w:numId="17">
    <w:abstractNumId w:val="61"/>
  </w:num>
  <w:num w:numId="18">
    <w:abstractNumId w:val="45"/>
  </w:num>
  <w:num w:numId="19">
    <w:abstractNumId w:val="34"/>
  </w:num>
  <w:num w:numId="20">
    <w:abstractNumId w:val="14"/>
  </w:num>
  <w:num w:numId="21">
    <w:abstractNumId w:val="41"/>
  </w:num>
  <w:num w:numId="22">
    <w:abstractNumId w:val="30"/>
  </w:num>
  <w:num w:numId="23">
    <w:abstractNumId w:val="47"/>
  </w:num>
  <w:num w:numId="24">
    <w:abstractNumId w:val="20"/>
  </w:num>
  <w:num w:numId="25">
    <w:abstractNumId w:val="58"/>
  </w:num>
  <w:num w:numId="26">
    <w:abstractNumId w:val="37"/>
  </w:num>
  <w:num w:numId="27">
    <w:abstractNumId w:val="12"/>
  </w:num>
  <w:num w:numId="28">
    <w:abstractNumId w:val="63"/>
  </w:num>
  <w:num w:numId="29">
    <w:abstractNumId w:val="24"/>
  </w:num>
  <w:num w:numId="30">
    <w:abstractNumId w:val="18"/>
  </w:num>
  <w:num w:numId="31">
    <w:abstractNumId w:val="57"/>
  </w:num>
  <w:num w:numId="32">
    <w:abstractNumId w:val="51"/>
  </w:num>
  <w:num w:numId="33">
    <w:abstractNumId w:val="25"/>
  </w:num>
  <w:num w:numId="34">
    <w:abstractNumId w:val="65"/>
  </w:num>
  <w:num w:numId="35">
    <w:abstractNumId w:val="44"/>
  </w:num>
  <w:num w:numId="36">
    <w:abstractNumId w:val="49"/>
  </w:num>
  <w:num w:numId="37">
    <w:abstractNumId w:val="35"/>
  </w:num>
  <w:num w:numId="38">
    <w:abstractNumId w:val="50"/>
  </w:num>
  <w:num w:numId="39">
    <w:abstractNumId w:val="22"/>
  </w:num>
  <w:num w:numId="40">
    <w:abstractNumId w:val="10"/>
  </w:num>
  <w:num w:numId="41">
    <w:abstractNumId w:val="8"/>
  </w:num>
  <w:num w:numId="42">
    <w:abstractNumId w:val="7"/>
  </w:num>
  <w:num w:numId="43">
    <w:abstractNumId w:val="6"/>
  </w:num>
  <w:num w:numId="44">
    <w:abstractNumId w:val="5"/>
  </w:num>
  <w:num w:numId="45">
    <w:abstractNumId w:val="9"/>
  </w:num>
  <w:num w:numId="46">
    <w:abstractNumId w:val="4"/>
  </w:num>
  <w:num w:numId="47">
    <w:abstractNumId w:val="3"/>
  </w:num>
  <w:num w:numId="48">
    <w:abstractNumId w:val="2"/>
  </w:num>
  <w:num w:numId="49">
    <w:abstractNumId w:val="1"/>
  </w:num>
  <w:num w:numId="50">
    <w:abstractNumId w:val="0"/>
  </w:num>
  <w:num w:numId="51">
    <w:abstractNumId w:val="60"/>
  </w:num>
  <w:num w:numId="52">
    <w:abstractNumId w:val="33"/>
  </w:num>
  <w:num w:numId="53">
    <w:abstractNumId w:val="59"/>
  </w:num>
  <w:num w:numId="54">
    <w:abstractNumId w:val="56"/>
  </w:num>
  <w:num w:numId="55">
    <w:abstractNumId w:val="54"/>
  </w:num>
  <w:num w:numId="56">
    <w:abstractNumId w:val="52"/>
  </w:num>
  <w:num w:numId="57">
    <w:abstractNumId w:val="21"/>
  </w:num>
  <w:num w:numId="58">
    <w:abstractNumId w:val="15"/>
  </w:num>
  <w:num w:numId="59">
    <w:abstractNumId w:val="53"/>
  </w:num>
  <w:num w:numId="60">
    <w:abstractNumId w:val="38"/>
  </w:num>
  <w:num w:numId="61">
    <w:abstractNumId w:val="32"/>
  </w:num>
  <w:num w:numId="62">
    <w:abstractNumId w:val="16"/>
  </w:num>
  <w:num w:numId="63">
    <w:abstractNumId w:val="29"/>
  </w:num>
  <w:num w:numId="64">
    <w:abstractNumId w:val="43"/>
  </w:num>
  <w:num w:numId="65">
    <w:abstractNumId w:val="28"/>
  </w:num>
  <w:num w:numId="66">
    <w:abstractNumId w:val="23"/>
  </w:num>
  <w:num w:numId="67">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SortMethod w:val="0000"/>
  <w:trackRevisio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676"/>
    <w:rsid w:val="000017F4"/>
    <w:rsid w:val="00001B4A"/>
    <w:rsid w:val="00003F24"/>
    <w:rsid w:val="00005201"/>
    <w:rsid w:val="00005676"/>
    <w:rsid w:val="000065F0"/>
    <w:rsid w:val="00007E4D"/>
    <w:rsid w:val="00010516"/>
    <w:rsid w:val="00010682"/>
    <w:rsid w:val="0001139C"/>
    <w:rsid w:val="0001205E"/>
    <w:rsid w:val="00014376"/>
    <w:rsid w:val="000159B8"/>
    <w:rsid w:val="000170D1"/>
    <w:rsid w:val="000220DC"/>
    <w:rsid w:val="00024E3F"/>
    <w:rsid w:val="00030EB8"/>
    <w:rsid w:val="0003165D"/>
    <w:rsid w:val="00031A07"/>
    <w:rsid w:val="000327E1"/>
    <w:rsid w:val="000345B9"/>
    <w:rsid w:val="00035353"/>
    <w:rsid w:val="000403EA"/>
    <w:rsid w:val="0004108E"/>
    <w:rsid w:val="000412B8"/>
    <w:rsid w:val="00041908"/>
    <w:rsid w:val="0004518E"/>
    <w:rsid w:val="00045D4A"/>
    <w:rsid w:val="00046CFC"/>
    <w:rsid w:val="000474C1"/>
    <w:rsid w:val="00050CBA"/>
    <w:rsid w:val="00051F64"/>
    <w:rsid w:val="000527B4"/>
    <w:rsid w:val="00053C3D"/>
    <w:rsid w:val="000545E2"/>
    <w:rsid w:val="00054FCC"/>
    <w:rsid w:val="00056447"/>
    <w:rsid w:val="00056645"/>
    <w:rsid w:val="0006325A"/>
    <w:rsid w:val="00063809"/>
    <w:rsid w:val="0006702F"/>
    <w:rsid w:val="00071C43"/>
    <w:rsid w:val="00071F28"/>
    <w:rsid w:val="0007288E"/>
    <w:rsid w:val="00074C55"/>
    <w:rsid w:val="00075114"/>
    <w:rsid w:val="00077003"/>
    <w:rsid w:val="00077526"/>
    <w:rsid w:val="00080762"/>
    <w:rsid w:val="000810D4"/>
    <w:rsid w:val="00083088"/>
    <w:rsid w:val="00083B66"/>
    <w:rsid w:val="00084DF7"/>
    <w:rsid w:val="000860E6"/>
    <w:rsid w:val="00086320"/>
    <w:rsid w:val="00087112"/>
    <w:rsid w:val="000901F9"/>
    <w:rsid w:val="00091250"/>
    <w:rsid w:val="0009185B"/>
    <w:rsid w:val="00096D83"/>
    <w:rsid w:val="000A2249"/>
    <w:rsid w:val="000A2AAD"/>
    <w:rsid w:val="000A34E1"/>
    <w:rsid w:val="000A35BD"/>
    <w:rsid w:val="000A6488"/>
    <w:rsid w:val="000A6802"/>
    <w:rsid w:val="000B18B2"/>
    <w:rsid w:val="000B29EE"/>
    <w:rsid w:val="000B2A1A"/>
    <w:rsid w:val="000B5025"/>
    <w:rsid w:val="000B633A"/>
    <w:rsid w:val="000C0DFF"/>
    <w:rsid w:val="000C1658"/>
    <w:rsid w:val="000C1B9E"/>
    <w:rsid w:val="000D28E3"/>
    <w:rsid w:val="000D2AA0"/>
    <w:rsid w:val="000D2BF4"/>
    <w:rsid w:val="000D2F3F"/>
    <w:rsid w:val="000D7441"/>
    <w:rsid w:val="000E155A"/>
    <w:rsid w:val="000E214C"/>
    <w:rsid w:val="000E6CE3"/>
    <w:rsid w:val="000E78F5"/>
    <w:rsid w:val="000F604F"/>
    <w:rsid w:val="000F6E7B"/>
    <w:rsid w:val="001001E6"/>
    <w:rsid w:val="00100749"/>
    <w:rsid w:val="0010476B"/>
    <w:rsid w:val="00104C9C"/>
    <w:rsid w:val="0010608E"/>
    <w:rsid w:val="00107A9C"/>
    <w:rsid w:val="001104CA"/>
    <w:rsid w:val="00110605"/>
    <w:rsid w:val="00113D62"/>
    <w:rsid w:val="0011474B"/>
    <w:rsid w:val="00115266"/>
    <w:rsid w:val="00116081"/>
    <w:rsid w:val="001213BE"/>
    <w:rsid w:val="00121440"/>
    <w:rsid w:val="00121A85"/>
    <w:rsid w:val="00122204"/>
    <w:rsid w:val="001237D9"/>
    <w:rsid w:val="0013041B"/>
    <w:rsid w:val="001327C6"/>
    <w:rsid w:val="00132F71"/>
    <w:rsid w:val="001330BF"/>
    <w:rsid w:val="00134739"/>
    <w:rsid w:val="0013662C"/>
    <w:rsid w:val="001371BC"/>
    <w:rsid w:val="00142F3D"/>
    <w:rsid w:val="00142F51"/>
    <w:rsid w:val="00143543"/>
    <w:rsid w:val="00144FB4"/>
    <w:rsid w:val="0014610A"/>
    <w:rsid w:val="00146988"/>
    <w:rsid w:val="00150D3E"/>
    <w:rsid w:val="001511E9"/>
    <w:rsid w:val="00151A84"/>
    <w:rsid w:val="00154363"/>
    <w:rsid w:val="00154CB6"/>
    <w:rsid w:val="0016092A"/>
    <w:rsid w:val="001661B6"/>
    <w:rsid w:val="001665BF"/>
    <w:rsid w:val="00167956"/>
    <w:rsid w:val="0018197C"/>
    <w:rsid w:val="0018379D"/>
    <w:rsid w:val="001838F1"/>
    <w:rsid w:val="00183E26"/>
    <w:rsid w:val="00187B4E"/>
    <w:rsid w:val="001916C2"/>
    <w:rsid w:val="00191ECD"/>
    <w:rsid w:val="00193E39"/>
    <w:rsid w:val="001A01FE"/>
    <w:rsid w:val="001A08AF"/>
    <w:rsid w:val="001A0BC7"/>
    <w:rsid w:val="001A216A"/>
    <w:rsid w:val="001A3DB8"/>
    <w:rsid w:val="001A3F5A"/>
    <w:rsid w:val="001A63C9"/>
    <w:rsid w:val="001A681F"/>
    <w:rsid w:val="001A6895"/>
    <w:rsid w:val="001A6981"/>
    <w:rsid w:val="001B1020"/>
    <w:rsid w:val="001B2B12"/>
    <w:rsid w:val="001B505D"/>
    <w:rsid w:val="001B5E33"/>
    <w:rsid w:val="001B6F30"/>
    <w:rsid w:val="001C0C64"/>
    <w:rsid w:val="001C2B38"/>
    <w:rsid w:val="001C2BE8"/>
    <w:rsid w:val="001D1301"/>
    <w:rsid w:val="001D1C0C"/>
    <w:rsid w:val="001D27E9"/>
    <w:rsid w:val="001D2855"/>
    <w:rsid w:val="001D3934"/>
    <w:rsid w:val="001D3C92"/>
    <w:rsid w:val="001D4A50"/>
    <w:rsid w:val="001D4F07"/>
    <w:rsid w:val="001D64B9"/>
    <w:rsid w:val="001D7671"/>
    <w:rsid w:val="001E1442"/>
    <w:rsid w:val="001E19C2"/>
    <w:rsid w:val="001E2250"/>
    <w:rsid w:val="001E4272"/>
    <w:rsid w:val="001E5A45"/>
    <w:rsid w:val="001F0174"/>
    <w:rsid w:val="001F0935"/>
    <w:rsid w:val="001F0C8D"/>
    <w:rsid w:val="001F421A"/>
    <w:rsid w:val="001F60C9"/>
    <w:rsid w:val="001F7E83"/>
    <w:rsid w:val="00200DFA"/>
    <w:rsid w:val="00202BAE"/>
    <w:rsid w:val="00203816"/>
    <w:rsid w:val="002102A0"/>
    <w:rsid w:val="00211B84"/>
    <w:rsid w:val="00211B98"/>
    <w:rsid w:val="00216C4E"/>
    <w:rsid w:val="00217935"/>
    <w:rsid w:val="0022317E"/>
    <w:rsid w:val="00224F8A"/>
    <w:rsid w:val="00226EA1"/>
    <w:rsid w:val="00233BDD"/>
    <w:rsid w:val="00243CAC"/>
    <w:rsid w:val="002513B5"/>
    <w:rsid w:val="0025430E"/>
    <w:rsid w:val="002546D1"/>
    <w:rsid w:val="00254E2C"/>
    <w:rsid w:val="0025554B"/>
    <w:rsid w:val="002558C2"/>
    <w:rsid w:val="00255F34"/>
    <w:rsid w:val="002561CC"/>
    <w:rsid w:val="002605FB"/>
    <w:rsid w:val="0026291B"/>
    <w:rsid w:val="00262F74"/>
    <w:rsid w:val="00263854"/>
    <w:rsid w:val="0026758E"/>
    <w:rsid w:val="00273BF0"/>
    <w:rsid w:val="00274C09"/>
    <w:rsid w:val="002804B0"/>
    <w:rsid w:val="0028237C"/>
    <w:rsid w:val="00282C1E"/>
    <w:rsid w:val="00283715"/>
    <w:rsid w:val="00283C9D"/>
    <w:rsid w:val="00284AC0"/>
    <w:rsid w:val="002866A4"/>
    <w:rsid w:val="00286E0B"/>
    <w:rsid w:val="002918ED"/>
    <w:rsid w:val="00291A56"/>
    <w:rsid w:val="00292790"/>
    <w:rsid w:val="00294337"/>
    <w:rsid w:val="00295A65"/>
    <w:rsid w:val="0029722D"/>
    <w:rsid w:val="002A1E43"/>
    <w:rsid w:val="002A50D3"/>
    <w:rsid w:val="002A6B0D"/>
    <w:rsid w:val="002B09CF"/>
    <w:rsid w:val="002B343E"/>
    <w:rsid w:val="002B36C6"/>
    <w:rsid w:val="002B6367"/>
    <w:rsid w:val="002B6CEC"/>
    <w:rsid w:val="002C3469"/>
    <w:rsid w:val="002D3241"/>
    <w:rsid w:val="002D608B"/>
    <w:rsid w:val="002E0AE8"/>
    <w:rsid w:val="002E115B"/>
    <w:rsid w:val="002E18E1"/>
    <w:rsid w:val="002E2385"/>
    <w:rsid w:val="002E36AA"/>
    <w:rsid w:val="002E4139"/>
    <w:rsid w:val="002E61B3"/>
    <w:rsid w:val="002F2EB2"/>
    <w:rsid w:val="002F2F2C"/>
    <w:rsid w:val="002F566C"/>
    <w:rsid w:val="002F762A"/>
    <w:rsid w:val="00301F22"/>
    <w:rsid w:val="00303E1B"/>
    <w:rsid w:val="00304423"/>
    <w:rsid w:val="003048C4"/>
    <w:rsid w:val="0030778B"/>
    <w:rsid w:val="00307D3A"/>
    <w:rsid w:val="00311BEF"/>
    <w:rsid w:val="00314A5E"/>
    <w:rsid w:val="00320011"/>
    <w:rsid w:val="00322486"/>
    <w:rsid w:val="0032256E"/>
    <w:rsid w:val="00323AD3"/>
    <w:rsid w:val="00327C2F"/>
    <w:rsid w:val="00332BB1"/>
    <w:rsid w:val="00334988"/>
    <w:rsid w:val="003378C7"/>
    <w:rsid w:val="00337D8A"/>
    <w:rsid w:val="00341DC4"/>
    <w:rsid w:val="0035314D"/>
    <w:rsid w:val="003535F9"/>
    <w:rsid w:val="00355679"/>
    <w:rsid w:val="00364369"/>
    <w:rsid w:val="00365E6B"/>
    <w:rsid w:val="00371254"/>
    <w:rsid w:val="0037268C"/>
    <w:rsid w:val="00374950"/>
    <w:rsid w:val="00376AF4"/>
    <w:rsid w:val="00376BB4"/>
    <w:rsid w:val="003806AF"/>
    <w:rsid w:val="00383F4B"/>
    <w:rsid w:val="0038559F"/>
    <w:rsid w:val="00385AE3"/>
    <w:rsid w:val="00387138"/>
    <w:rsid w:val="00387CBB"/>
    <w:rsid w:val="00387E25"/>
    <w:rsid w:val="00390C08"/>
    <w:rsid w:val="00394C47"/>
    <w:rsid w:val="00395C6D"/>
    <w:rsid w:val="00396E06"/>
    <w:rsid w:val="00396F31"/>
    <w:rsid w:val="003974FD"/>
    <w:rsid w:val="00397A68"/>
    <w:rsid w:val="003A0B80"/>
    <w:rsid w:val="003A22BE"/>
    <w:rsid w:val="003A528F"/>
    <w:rsid w:val="003B1630"/>
    <w:rsid w:val="003B3900"/>
    <w:rsid w:val="003B4046"/>
    <w:rsid w:val="003B4845"/>
    <w:rsid w:val="003C06C4"/>
    <w:rsid w:val="003C0DF3"/>
    <w:rsid w:val="003C2699"/>
    <w:rsid w:val="003C29CF"/>
    <w:rsid w:val="003C3624"/>
    <w:rsid w:val="003C407C"/>
    <w:rsid w:val="003C4313"/>
    <w:rsid w:val="003C6779"/>
    <w:rsid w:val="003D0E32"/>
    <w:rsid w:val="003D0F66"/>
    <w:rsid w:val="003D1390"/>
    <w:rsid w:val="003D5459"/>
    <w:rsid w:val="003D5751"/>
    <w:rsid w:val="003E3DB2"/>
    <w:rsid w:val="003E48A5"/>
    <w:rsid w:val="003E676D"/>
    <w:rsid w:val="003F0F36"/>
    <w:rsid w:val="003F14C5"/>
    <w:rsid w:val="003F4AAF"/>
    <w:rsid w:val="003F4E99"/>
    <w:rsid w:val="00400F45"/>
    <w:rsid w:val="00402F80"/>
    <w:rsid w:val="00404081"/>
    <w:rsid w:val="00406195"/>
    <w:rsid w:val="004079EF"/>
    <w:rsid w:val="00410E05"/>
    <w:rsid w:val="00414983"/>
    <w:rsid w:val="00415160"/>
    <w:rsid w:val="0041576D"/>
    <w:rsid w:val="00415F02"/>
    <w:rsid w:val="004204BE"/>
    <w:rsid w:val="00422C0F"/>
    <w:rsid w:val="00422C1D"/>
    <w:rsid w:val="004238D8"/>
    <w:rsid w:val="00425BA9"/>
    <w:rsid w:val="00436507"/>
    <w:rsid w:val="0044175C"/>
    <w:rsid w:val="00441CAA"/>
    <w:rsid w:val="00445ADD"/>
    <w:rsid w:val="00445E37"/>
    <w:rsid w:val="004518A1"/>
    <w:rsid w:val="00455D64"/>
    <w:rsid w:val="004560CA"/>
    <w:rsid w:val="0045651E"/>
    <w:rsid w:val="00461CB0"/>
    <w:rsid w:val="00461FF3"/>
    <w:rsid w:val="00464824"/>
    <w:rsid w:val="004652C1"/>
    <w:rsid w:val="004667BD"/>
    <w:rsid w:val="00470907"/>
    <w:rsid w:val="004721C9"/>
    <w:rsid w:val="0048088B"/>
    <w:rsid w:val="00483506"/>
    <w:rsid w:val="0048628D"/>
    <w:rsid w:val="004928F7"/>
    <w:rsid w:val="004943F6"/>
    <w:rsid w:val="00494B20"/>
    <w:rsid w:val="00495098"/>
    <w:rsid w:val="004953C2"/>
    <w:rsid w:val="0049568E"/>
    <w:rsid w:val="004975E4"/>
    <w:rsid w:val="004A3A76"/>
    <w:rsid w:val="004A5151"/>
    <w:rsid w:val="004A6E27"/>
    <w:rsid w:val="004B000F"/>
    <w:rsid w:val="004B0289"/>
    <w:rsid w:val="004B1592"/>
    <w:rsid w:val="004B2CDC"/>
    <w:rsid w:val="004B2E48"/>
    <w:rsid w:val="004B4296"/>
    <w:rsid w:val="004B4917"/>
    <w:rsid w:val="004B4DE7"/>
    <w:rsid w:val="004B703D"/>
    <w:rsid w:val="004B75F0"/>
    <w:rsid w:val="004B7C19"/>
    <w:rsid w:val="004B7F1B"/>
    <w:rsid w:val="004C0F2B"/>
    <w:rsid w:val="004C13EB"/>
    <w:rsid w:val="004C1C5A"/>
    <w:rsid w:val="004C2D3C"/>
    <w:rsid w:val="004C5A73"/>
    <w:rsid w:val="004C5B96"/>
    <w:rsid w:val="004D1665"/>
    <w:rsid w:val="004D3EAD"/>
    <w:rsid w:val="004D4E26"/>
    <w:rsid w:val="004E4049"/>
    <w:rsid w:val="004E60EA"/>
    <w:rsid w:val="004E7183"/>
    <w:rsid w:val="004F0348"/>
    <w:rsid w:val="004F0BB8"/>
    <w:rsid w:val="004F1311"/>
    <w:rsid w:val="004F20B2"/>
    <w:rsid w:val="004F2204"/>
    <w:rsid w:val="004F29AB"/>
    <w:rsid w:val="004F2CB3"/>
    <w:rsid w:val="004F42BC"/>
    <w:rsid w:val="004F43A0"/>
    <w:rsid w:val="004F4F38"/>
    <w:rsid w:val="004F5E87"/>
    <w:rsid w:val="004F7AAC"/>
    <w:rsid w:val="005018F5"/>
    <w:rsid w:val="005023EE"/>
    <w:rsid w:val="00502EB9"/>
    <w:rsid w:val="00505C3D"/>
    <w:rsid w:val="005068C6"/>
    <w:rsid w:val="0050692B"/>
    <w:rsid w:val="00506E30"/>
    <w:rsid w:val="005139A5"/>
    <w:rsid w:val="00513A43"/>
    <w:rsid w:val="005164DE"/>
    <w:rsid w:val="00517FD5"/>
    <w:rsid w:val="00520451"/>
    <w:rsid w:val="005228A0"/>
    <w:rsid w:val="00522F84"/>
    <w:rsid w:val="005231A4"/>
    <w:rsid w:val="0052400F"/>
    <w:rsid w:val="00525A2E"/>
    <w:rsid w:val="00527D83"/>
    <w:rsid w:val="00533BB7"/>
    <w:rsid w:val="00535E04"/>
    <w:rsid w:val="00537DE2"/>
    <w:rsid w:val="00542FA5"/>
    <w:rsid w:val="00543D59"/>
    <w:rsid w:val="00543D6D"/>
    <w:rsid w:val="0054451F"/>
    <w:rsid w:val="005449AD"/>
    <w:rsid w:val="00545660"/>
    <w:rsid w:val="00546AF7"/>
    <w:rsid w:val="00547EFA"/>
    <w:rsid w:val="00550D46"/>
    <w:rsid w:val="00553C62"/>
    <w:rsid w:val="005548DF"/>
    <w:rsid w:val="00554E2D"/>
    <w:rsid w:val="00555EFF"/>
    <w:rsid w:val="00557C2A"/>
    <w:rsid w:val="005600F1"/>
    <w:rsid w:val="005625CB"/>
    <w:rsid w:val="00564765"/>
    <w:rsid w:val="00564CA6"/>
    <w:rsid w:val="005651D9"/>
    <w:rsid w:val="005654BB"/>
    <w:rsid w:val="005658F4"/>
    <w:rsid w:val="00565F31"/>
    <w:rsid w:val="005700B7"/>
    <w:rsid w:val="00570C8B"/>
    <w:rsid w:val="0057153F"/>
    <w:rsid w:val="0057346D"/>
    <w:rsid w:val="0057434C"/>
    <w:rsid w:val="005754AC"/>
    <w:rsid w:val="0057629A"/>
    <w:rsid w:val="0057642D"/>
    <w:rsid w:val="0058125F"/>
    <w:rsid w:val="00581D82"/>
    <w:rsid w:val="00583FD6"/>
    <w:rsid w:val="005840A2"/>
    <w:rsid w:val="00585301"/>
    <w:rsid w:val="00586975"/>
    <w:rsid w:val="00590082"/>
    <w:rsid w:val="005910E7"/>
    <w:rsid w:val="00591228"/>
    <w:rsid w:val="00591B23"/>
    <w:rsid w:val="00594460"/>
    <w:rsid w:val="00596635"/>
    <w:rsid w:val="00597911"/>
    <w:rsid w:val="005A06D6"/>
    <w:rsid w:val="005A1645"/>
    <w:rsid w:val="005B2132"/>
    <w:rsid w:val="005B2CC2"/>
    <w:rsid w:val="005C0365"/>
    <w:rsid w:val="005C0A4B"/>
    <w:rsid w:val="005C30B4"/>
    <w:rsid w:val="005C6E45"/>
    <w:rsid w:val="005D2B9A"/>
    <w:rsid w:val="005E0186"/>
    <w:rsid w:val="005E0F11"/>
    <w:rsid w:val="005E56FD"/>
    <w:rsid w:val="005E5D51"/>
    <w:rsid w:val="005E65B2"/>
    <w:rsid w:val="005F1085"/>
    <w:rsid w:val="005F4F47"/>
    <w:rsid w:val="005F5228"/>
    <w:rsid w:val="005F792D"/>
    <w:rsid w:val="005F7A12"/>
    <w:rsid w:val="00601B29"/>
    <w:rsid w:val="0060283F"/>
    <w:rsid w:val="00602974"/>
    <w:rsid w:val="00605105"/>
    <w:rsid w:val="00606887"/>
    <w:rsid w:val="00610BFE"/>
    <w:rsid w:val="0061585C"/>
    <w:rsid w:val="00622FEB"/>
    <w:rsid w:val="00625253"/>
    <w:rsid w:val="006258AA"/>
    <w:rsid w:val="0062633E"/>
    <w:rsid w:val="00627B1A"/>
    <w:rsid w:val="00627EA8"/>
    <w:rsid w:val="00633E74"/>
    <w:rsid w:val="0064100C"/>
    <w:rsid w:val="00642CCD"/>
    <w:rsid w:val="0065057D"/>
    <w:rsid w:val="00652F56"/>
    <w:rsid w:val="00653657"/>
    <w:rsid w:val="00653B5D"/>
    <w:rsid w:val="006548F0"/>
    <w:rsid w:val="00655942"/>
    <w:rsid w:val="0066011E"/>
    <w:rsid w:val="006607E7"/>
    <w:rsid w:val="00663007"/>
    <w:rsid w:val="006651C1"/>
    <w:rsid w:val="006663D2"/>
    <w:rsid w:val="00667BC7"/>
    <w:rsid w:val="00672712"/>
    <w:rsid w:val="00672E54"/>
    <w:rsid w:val="0067512A"/>
    <w:rsid w:val="00680DC6"/>
    <w:rsid w:val="0068238D"/>
    <w:rsid w:val="00685790"/>
    <w:rsid w:val="00685C8F"/>
    <w:rsid w:val="006933CF"/>
    <w:rsid w:val="00693A0B"/>
    <w:rsid w:val="00693C66"/>
    <w:rsid w:val="00695821"/>
    <w:rsid w:val="00696AFE"/>
    <w:rsid w:val="006A0DBA"/>
    <w:rsid w:val="006A3A98"/>
    <w:rsid w:val="006A3AA5"/>
    <w:rsid w:val="006A4538"/>
    <w:rsid w:val="006A6BE1"/>
    <w:rsid w:val="006A7DA8"/>
    <w:rsid w:val="006B001D"/>
    <w:rsid w:val="006B0373"/>
    <w:rsid w:val="006B09CF"/>
    <w:rsid w:val="006B17A2"/>
    <w:rsid w:val="006B2EFE"/>
    <w:rsid w:val="006B2FA6"/>
    <w:rsid w:val="006B3690"/>
    <w:rsid w:val="006B5462"/>
    <w:rsid w:val="006B6DA6"/>
    <w:rsid w:val="006C0542"/>
    <w:rsid w:val="006C16EC"/>
    <w:rsid w:val="006C1DF5"/>
    <w:rsid w:val="006C2B57"/>
    <w:rsid w:val="006C368A"/>
    <w:rsid w:val="006C5ECD"/>
    <w:rsid w:val="006C60CE"/>
    <w:rsid w:val="006C67DF"/>
    <w:rsid w:val="006D155C"/>
    <w:rsid w:val="006D19D3"/>
    <w:rsid w:val="006D46CA"/>
    <w:rsid w:val="006E39AF"/>
    <w:rsid w:val="006E6E93"/>
    <w:rsid w:val="006F12C0"/>
    <w:rsid w:val="006F2125"/>
    <w:rsid w:val="006F5EED"/>
    <w:rsid w:val="006F6101"/>
    <w:rsid w:val="006F68BC"/>
    <w:rsid w:val="006F79B3"/>
    <w:rsid w:val="006F7B10"/>
    <w:rsid w:val="00703E2E"/>
    <w:rsid w:val="00704988"/>
    <w:rsid w:val="007055C8"/>
    <w:rsid w:val="00705C31"/>
    <w:rsid w:val="007064E1"/>
    <w:rsid w:val="00707C79"/>
    <w:rsid w:val="00715587"/>
    <w:rsid w:val="00715DD0"/>
    <w:rsid w:val="00717ED1"/>
    <w:rsid w:val="00720A09"/>
    <w:rsid w:val="007247EC"/>
    <w:rsid w:val="0072614F"/>
    <w:rsid w:val="007262C7"/>
    <w:rsid w:val="007342F3"/>
    <w:rsid w:val="00734D40"/>
    <w:rsid w:val="00735843"/>
    <w:rsid w:val="00737EED"/>
    <w:rsid w:val="00741386"/>
    <w:rsid w:val="007424E7"/>
    <w:rsid w:val="007433E7"/>
    <w:rsid w:val="007456C2"/>
    <w:rsid w:val="00750C9E"/>
    <w:rsid w:val="0075101C"/>
    <w:rsid w:val="00751ED7"/>
    <w:rsid w:val="00752F25"/>
    <w:rsid w:val="00754266"/>
    <w:rsid w:val="00756CF8"/>
    <w:rsid w:val="007576A1"/>
    <w:rsid w:val="00757C68"/>
    <w:rsid w:val="00760790"/>
    <w:rsid w:val="00761BC1"/>
    <w:rsid w:val="00765B4D"/>
    <w:rsid w:val="0076706D"/>
    <w:rsid w:val="007722A3"/>
    <w:rsid w:val="00772377"/>
    <w:rsid w:val="00772B99"/>
    <w:rsid w:val="00775251"/>
    <w:rsid w:val="007769DF"/>
    <w:rsid w:val="00780E3E"/>
    <w:rsid w:val="00781CD3"/>
    <w:rsid w:val="00782C9A"/>
    <w:rsid w:val="00783910"/>
    <w:rsid w:val="00787781"/>
    <w:rsid w:val="00790175"/>
    <w:rsid w:val="00790BEA"/>
    <w:rsid w:val="007944B3"/>
    <w:rsid w:val="007965C3"/>
    <w:rsid w:val="0079752C"/>
    <w:rsid w:val="007A2D42"/>
    <w:rsid w:val="007A547C"/>
    <w:rsid w:val="007A5958"/>
    <w:rsid w:val="007A6C6A"/>
    <w:rsid w:val="007B0817"/>
    <w:rsid w:val="007B169B"/>
    <w:rsid w:val="007B416F"/>
    <w:rsid w:val="007B58BD"/>
    <w:rsid w:val="007B5DAF"/>
    <w:rsid w:val="007B6993"/>
    <w:rsid w:val="007B76FF"/>
    <w:rsid w:val="007C19F5"/>
    <w:rsid w:val="007C2A48"/>
    <w:rsid w:val="007C5066"/>
    <w:rsid w:val="007C5C11"/>
    <w:rsid w:val="007C64F7"/>
    <w:rsid w:val="007C6646"/>
    <w:rsid w:val="007C7EBA"/>
    <w:rsid w:val="007D2A34"/>
    <w:rsid w:val="007D2C5E"/>
    <w:rsid w:val="007D6B1A"/>
    <w:rsid w:val="007E0D66"/>
    <w:rsid w:val="007E0F8B"/>
    <w:rsid w:val="007E1144"/>
    <w:rsid w:val="007E1EB0"/>
    <w:rsid w:val="007E7FBE"/>
    <w:rsid w:val="007F0490"/>
    <w:rsid w:val="007F1305"/>
    <w:rsid w:val="007F382F"/>
    <w:rsid w:val="007F6C42"/>
    <w:rsid w:val="00801B9D"/>
    <w:rsid w:val="00802D18"/>
    <w:rsid w:val="008036C5"/>
    <w:rsid w:val="00803836"/>
    <w:rsid w:val="00804B7E"/>
    <w:rsid w:val="008057EF"/>
    <w:rsid w:val="008062CB"/>
    <w:rsid w:val="008064E7"/>
    <w:rsid w:val="008071F3"/>
    <w:rsid w:val="00807E6C"/>
    <w:rsid w:val="008112AC"/>
    <w:rsid w:val="008178D1"/>
    <w:rsid w:val="00820335"/>
    <w:rsid w:val="00821EDE"/>
    <w:rsid w:val="0082360A"/>
    <w:rsid w:val="008255C2"/>
    <w:rsid w:val="00827FA0"/>
    <w:rsid w:val="00833689"/>
    <w:rsid w:val="00835DBD"/>
    <w:rsid w:val="00842A12"/>
    <w:rsid w:val="00842E73"/>
    <w:rsid w:val="00843163"/>
    <w:rsid w:val="00843EF3"/>
    <w:rsid w:val="0084627E"/>
    <w:rsid w:val="008511FC"/>
    <w:rsid w:val="00851914"/>
    <w:rsid w:val="00851CF4"/>
    <w:rsid w:val="00852DFC"/>
    <w:rsid w:val="00855CA0"/>
    <w:rsid w:val="008618A6"/>
    <w:rsid w:val="00862159"/>
    <w:rsid w:val="008626CC"/>
    <w:rsid w:val="00862807"/>
    <w:rsid w:val="00865D41"/>
    <w:rsid w:val="00866DBC"/>
    <w:rsid w:val="00867AC6"/>
    <w:rsid w:val="00872790"/>
    <w:rsid w:val="008761D1"/>
    <w:rsid w:val="00876487"/>
    <w:rsid w:val="0087715B"/>
    <w:rsid w:val="00877B91"/>
    <w:rsid w:val="0088043F"/>
    <w:rsid w:val="00880F87"/>
    <w:rsid w:val="0088123A"/>
    <w:rsid w:val="00882D94"/>
    <w:rsid w:val="00883D49"/>
    <w:rsid w:val="00883D52"/>
    <w:rsid w:val="0088620E"/>
    <w:rsid w:val="00886969"/>
    <w:rsid w:val="008918D7"/>
    <w:rsid w:val="00891F97"/>
    <w:rsid w:val="00892C59"/>
    <w:rsid w:val="0089483F"/>
    <w:rsid w:val="00896D24"/>
    <w:rsid w:val="008A0730"/>
    <w:rsid w:val="008A0FF7"/>
    <w:rsid w:val="008A1FA1"/>
    <w:rsid w:val="008A2076"/>
    <w:rsid w:val="008A275C"/>
    <w:rsid w:val="008A2B56"/>
    <w:rsid w:val="008A4366"/>
    <w:rsid w:val="008A7BB3"/>
    <w:rsid w:val="008B08D2"/>
    <w:rsid w:val="008B1250"/>
    <w:rsid w:val="008B3775"/>
    <w:rsid w:val="008B52FA"/>
    <w:rsid w:val="008B59B9"/>
    <w:rsid w:val="008B5C2B"/>
    <w:rsid w:val="008B65AF"/>
    <w:rsid w:val="008B7C26"/>
    <w:rsid w:val="008C0DBA"/>
    <w:rsid w:val="008C1A8E"/>
    <w:rsid w:val="008C39FF"/>
    <w:rsid w:val="008C4A6D"/>
    <w:rsid w:val="008C5005"/>
    <w:rsid w:val="008C520D"/>
    <w:rsid w:val="008C647C"/>
    <w:rsid w:val="008D2E72"/>
    <w:rsid w:val="008E01B1"/>
    <w:rsid w:val="008E10ED"/>
    <w:rsid w:val="008E1E18"/>
    <w:rsid w:val="008E2230"/>
    <w:rsid w:val="008E5894"/>
    <w:rsid w:val="008E679D"/>
    <w:rsid w:val="008E7103"/>
    <w:rsid w:val="008F024E"/>
    <w:rsid w:val="008F10C2"/>
    <w:rsid w:val="008F2E6D"/>
    <w:rsid w:val="008F3FE3"/>
    <w:rsid w:val="008F4412"/>
    <w:rsid w:val="008F50DA"/>
    <w:rsid w:val="008F5C39"/>
    <w:rsid w:val="008F6180"/>
    <w:rsid w:val="008F6811"/>
    <w:rsid w:val="008F7D8C"/>
    <w:rsid w:val="00903207"/>
    <w:rsid w:val="009060CF"/>
    <w:rsid w:val="00912B6F"/>
    <w:rsid w:val="00912D7C"/>
    <w:rsid w:val="00912EAF"/>
    <w:rsid w:val="00912ED8"/>
    <w:rsid w:val="009130CC"/>
    <w:rsid w:val="009140EB"/>
    <w:rsid w:val="009141DD"/>
    <w:rsid w:val="00914772"/>
    <w:rsid w:val="0091645D"/>
    <w:rsid w:val="0092106D"/>
    <w:rsid w:val="0092165A"/>
    <w:rsid w:val="009218B1"/>
    <w:rsid w:val="00923520"/>
    <w:rsid w:val="00923C44"/>
    <w:rsid w:val="0092518C"/>
    <w:rsid w:val="009252E9"/>
    <w:rsid w:val="0092542C"/>
    <w:rsid w:val="0092734A"/>
    <w:rsid w:val="009273D1"/>
    <w:rsid w:val="009275AD"/>
    <w:rsid w:val="009322D9"/>
    <w:rsid w:val="009346F4"/>
    <w:rsid w:val="009360A7"/>
    <w:rsid w:val="00936CE1"/>
    <w:rsid w:val="009429C3"/>
    <w:rsid w:val="00942AEB"/>
    <w:rsid w:val="00946BBF"/>
    <w:rsid w:val="0094737A"/>
    <w:rsid w:val="009475C6"/>
    <w:rsid w:val="00952F6F"/>
    <w:rsid w:val="009534A5"/>
    <w:rsid w:val="00953AA7"/>
    <w:rsid w:val="00953D1D"/>
    <w:rsid w:val="00956A3D"/>
    <w:rsid w:val="00957F8F"/>
    <w:rsid w:val="009601C0"/>
    <w:rsid w:val="0096105F"/>
    <w:rsid w:val="00962B10"/>
    <w:rsid w:val="00963F86"/>
    <w:rsid w:val="00967D05"/>
    <w:rsid w:val="009725DE"/>
    <w:rsid w:val="00972D16"/>
    <w:rsid w:val="009771C4"/>
    <w:rsid w:val="009818C7"/>
    <w:rsid w:val="009828EF"/>
    <w:rsid w:val="00983084"/>
    <w:rsid w:val="00983D11"/>
    <w:rsid w:val="00984114"/>
    <w:rsid w:val="00986CA2"/>
    <w:rsid w:val="00992896"/>
    <w:rsid w:val="009962F3"/>
    <w:rsid w:val="009A3557"/>
    <w:rsid w:val="009A48EE"/>
    <w:rsid w:val="009A4ECB"/>
    <w:rsid w:val="009A66F1"/>
    <w:rsid w:val="009B0252"/>
    <w:rsid w:val="009B3A13"/>
    <w:rsid w:val="009C087B"/>
    <w:rsid w:val="009C2ADC"/>
    <w:rsid w:val="009C3F8E"/>
    <w:rsid w:val="009C7497"/>
    <w:rsid w:val="009C7C06"/>
    <w:rsid w:val="009C7EE1"/>
    <w:rsid w:val="009D2FD2"/>
    <w:rsid w:val="009D6894"/>
    <w:rsid w:val="009E4223"/>
    <w:rsid w:val="009E4916"/>
    <w:rsid w:val="009E54E6"/>
    <w:rsid w:val="009F13BC"/>
    <w:rsid w:val="009F18D5"/>
    <w:rsid w:val="009F65B0"/>
    <w:rsid w:val="009F6D24"/>
    <w:rsid w:val="00A025BC"/>
    <w:rsid w:val="00A03E31"/>
    <w:rsid w:val="00A05201"/>
    <w:rsid w:val="00A10663"/>
    <w:rsid w:val="00A126D3"/>
    <w:rsid w:val="00A13251"/>
    <w:rsid w:val="00A146D9"/>
    <w:rsid w:val="00A20D6C"/>
    <w:rsid w:val="00A21E81"/>
    <w:rsid w:val="00A2378B"/>
    <w:rsid w:val="00A254B3"/>
    <w:rsid w:val="00A255C4"/>
    <w:rsid w:val="00A25970"/>
    <w:rsid w:val="00A30259"/>
    <w:rsid w:val="00A30E59"/>
    <w:rsid w:val="00A340DA"/>
    <w:rsid w:val="00A352F4"/>
    <w:rsid w:val="00A36B19"/>
    <w:rsid w:val="00A37497"/>
    <w:rsid w:val="00A40FF8"/>
    <w:rsid w:val="00A41003"/>
    <w:rsid w:val="00A45A6D"/>
    <w:rsid w:val="00A45D8D"/>
    <w:rsid w:val="00A47047"/>
    <w:rsid w:val="00A50F20"/>
    <w:rsid w:val="00A51FAB"/>
    <w:rsid w:val="00A55AE0"/>
    <w:rsid w:val="00A56661"/>
    <w:rsid w:val="00A56C00"/>
    <w:rsid w:val="00A572AE"/>
    <w:rsid w:val="00A57B2E"/>
    <w:rsid w:val="00A6005D"/>
    <w:rsid w:val="00A604E4"/>
    <w:rsid w:val="00A61065"/>
    <w:rsid w:val="00A66C77"/>
    <w:rsid w:val="00A66F9A"/>
    <w:rsid w:val="00A7124C"/>
    <w:rsid w:val="00A71559"/>
    <w:rsid w:val="00A76F36"/>
    <w:rsid w:val="00A8303D"/>
    <w:rsid w:val="00A83C03"/>
    <w:rsid w:val="00A8592C"/>
    <w:rsid w:val="00A8656D"/>
    <w:rsid w:val="00A91391"/>
    <w:rsid w:val="00A916DC"/>
    <w:rsid w:val="00A93669"/>
    <w:rsid w:val="00A93813"/>
    <w:rsid w:val="00A94E67"/>
    <w:rsid w:val="00A951F9"/>
    <w:rsid w:val="00A96EF9"/>
    <w:rsid w:val="00A971A3"/>
    <w:rsid w:val="00AA0F18"/>
    <w:rsid w:val="00AA7383"/>
    <w:rsid w:val="00AB00DC"/>
    <w:rsid w:val="00AB0332"/>
    <w:rsid w:val="00AB203C"/>
    <w:rsid w:val="00AB3F9C"/>
    <w:rsid w:val="00AC15B8"/>
    <w:rsid w:val="00AC39FA"/>
    <w:rsid w:val="00AC4467"/>
    <w:rsid w:val="00AC5212"/>
    <w:rsid w:val="00AC6721"/>
    <w:rsid w:val="00AC6EA5"/>
    <w:rsid w:val="00AD0BAB"/>
    <w:rsid w:val="00AD2429"/>
    <w:rsid w:val="00AD28E6"/>
    <w:rsid w:val="00AD3FF1"/>
    <w:rsid w:val="00AD44B7"/>
    <w:rsid w:val="00AD596D"/>
    <w:rsid w:val="00AE08E6"/>
    <w:rsid w:val="00AE2751"/>
    <w:rsid w:val="00AE48DA"/>
    <w:rsid w:val="00AE552A"/>
    <w:rsid w:val="00AF0246"/>
    <w:rsid w:val="00AF1F3B"/>
    <w:rsid w:val="00AF6880"/>
    <w:rsid w:val="00B002C1"/>
    <w:rsid w:val="00B007F7"/>
    <w:rsid w:val="00B00D4F"/>
    <w:rsid w:val="00B0156F"/>
    <w:rsid w:val="00B02278"/>
    <w:rsid w:val="00B035F8"/>
    <w:rsid w:val="00B05E6C"/>
    <w:rsid w:val="00B06396"/>
    <w:rsid w:val="00B13855"/>
    <w:rsid w:val="00B13A16"/>
    <w:rsid w:val="00B13A3E"/>
    <w:rsid w:val="00B16659"/>
    <w:rsid w:val="00B16D55"/>
    <w:rsid w:val="00B16E1F"/>
    <w:rsid w:val="00B2087F"/>
    <w:rsid w:val="00B21330"/>
    <w:rsid w:val="00B21454"/>
    <w:rsid w:val="00B22DBC"/>
    <w:rsid w:val="00B25CC5"/>
    <w:rsid w:val="00B274BB"/>
    <w:rsid w:val="00B276B3"/>
    <w:rsid w:val="00B316D4"/>
    <w:rsid w:val="00B32397"/>
    <w:rsid w:val="00B3285A"/>
    <w:rsid w:val="00B33FFF"/>
    <w:rsid w:val="00B345BE"/>
    <w:rsid w:val="00B34854"/>
    <w:rsid w:val="00B37030"/>
    <w:rsid w:val="00B373B1"/>
    <w:rsid w:val="00B40019"/>
    <w:rsid w:val="00B41361"/>
    <w:rsid w:val="00B413D3"/>
    <w:rsid w:val="00B41D8E"/>
    <w:rsid w:val="00B433D7"/>
    <w:rsid w:val="00B434E2"/>
    <w:rsid w:val="00B54D04"/>
    <w:rsid w:val="00B577E5"/>
    <w:rsid w:val="00B61580"/>
    <w:rsid w:val="00B637B8"/>
    <w:rsid w:val="00B64BED"/>
    <w:rsid w:val="00B65370"/>
    <w:rsid w:val="00B70EF2"/>
    <w:rsid w:val="00B73ECC"/>
    <w:rsid w:val="00B770F9"/>
    <w:rsid w:val="00B7773D"/>
    <w:rsid w:val="00B77E6F"/>
    <w:rsid w:val="00B814C7"/>
    <w:rsid w:val="00B82765"/>
    <w:rsid w:val="00B850D9"/>
    <w:rsid w:val="00B87FCB"/>
    <w:rsid w:val="00B90397"/>
    <w:rsid w:val="00B90475"/>
    <w:rsid w:val="00B92A27"/>
    <w:rsid w:val="00B92F49"/>
    <w:rsid w:val="00B94480"/>
    <w:rsid w:val="00B95D99"/>
    <w:rsid w:val="00B969B3"/>
    <w:rsid w:val="00B96C20"/>
    <w:rsid w:val="00B97BD2"/>
    <w:rsid w:val="00BA2260"/>
    <w:rsid w:val="00BA3AEA"/>
    <w:rsid w:val="00BA52A9"/>
    <w:rsid w:val="00BA64E5"/>
    <w:rsid w:val="00BB132A"/>
    <w:rsid w:val="00BB2FB0"/>
    <w:rsid w:val="00BB328B"/>
    <w:rsid w:val="00BB3E2A"/>
    <w:rsid w:val="00BB53FF"/>
    <w:rsid w:val="00BB623E"/>
    <w:rsid w:val="00BC0683"/>
    <w:rsid w:val="00BC11CC"/>
    <w:rsid w:val="00BC1B9E"/>
    <w:rsid w:val="00BC2546"/>
    <w:rsid w:val="00BC2C59"/>
    <w:rsid w:val="00BC72DD"/>
    <w:rsid w:val="00BD0477"/>
    <w:rsid w:val="00BD39CB"/>
    <w:rsid w:val="00BD788E"/>
    <w:rsid w:val="00BE0375"/>
    <w:rsid w:val="00BE09C0"/>
    <w:rsid w:val="00BE22B9"/>
    <w:rsid w:val="00BE22DE"/>
    <w:rsid w:val="00BE2410"/>
    <w:rsid w:val="00BE4C1A"/>
    <w:rsid w:val="00BE6D29"/>
    <w:rsid w:val="00BF11B0"/>
    <w:rsid w:val="00BF34CB"/>
    <w:rsid w:val="00BF561C"/>
    <w:rsid w:val="00BF5BAB"/>
    <w:rsid w:val="00BF7586"/>
    <w:rsid w:val="00C00DF5"/>
    <w:rsid w:val="00C01B3F"/>
    <w:rsid w:val="00C024DD"/>
    <w:rsid w:val="00C028F8"/>
    <w:rsid w:val="00C06294"/>
    <w:rsid w:val="00C066C2"/>
    <w:rsid w:val="00C070FF"/>
    <w:rsid w:val="00C114A0"/>
    <w:rsid w:val="00C12CC9"/>
    <w:rsid w:val="00C16E98"/>
    <w:rsid w:val="00C174CA"/>
    <w:rsid w:val="00C17EF8"/>
    <w:rsid w:val="00C23A1B"/>
    <w:rsid w:val="00C253E3"/>
    <w:rsid w:val="00C25678"/>
    <w:rsid w:val="00C25809"/>
    <w:rsid w:val="00C25C75"/>
    <w:rsid w:val="00C27833"/>
    <w:rsid w:val="00C328B8"/>
    <w:rsid w:val="00C32D0D"/>
    <w:rsid w:val="00C405A9"/>
    <w:rsid w:val="00C45BF3"/>
    <w:rsid w:val="00C46A09"/>
    <w:rsid w:val="00C46E48"/>
    <w:rsid w:val="00C47C3D"/>
    <w:rsid w:val="00C504BA"/>
    <w:rsid w:val="00C53F6B"/>
    <w:rsid w:val="00C5429C"/>
    <w:rsid w:val="00C54A69"/>
    <w:rsid w:val="00C55188"/>
    <w:rsid w:val="00C5686B"/>
    <w:rsid w:val="00C56B85"/>
    <w:rsid w:val="00C619E4"/>
    <w:rsid w:val="00C638D4"/>
    <w:rsid w:val="00C64A1F"/>
    <w:rsid w:val="00C669F2"/>
    <w:rsid w:val="00C672AF"/>
    <w:rsid w:val="00C67475"/>
    <w:rsid w:val="00C7211E"/>
    <w:rsid w:val="00C72D29"/>
    <w:rsid w:val="00C775E6"/>
    <w:rsid w:val="00C77864"/>
    <w:rsid w:val="00C842FC"/>
    <w:rsid w:val="00C87386"/>
    <w:rsid w:val="00C8772F"/>
    <w:rsid w:val="00C9024A"/>
    <w:rsid w:val="00C92873"/>
    <w:rsid w:val="00C95A81"/>
    <w:rsid w:val="00C9729C"/>
    <w:rsid w:val="00CA0CB2"/>
    <w:rsid w:val="00CA0DD9"/>
    <w:rsid w:val="00CA1B46"/>
    <w:rsid w:val="00CA2261"/>
    <w:rsid w:val="00CA23F7"/>
    <w:rsid w:val="00CA35F6"/>
    <w:rsid w:val="00CA57EC"/>
    <w:rsid w:val="00CA5DB0"/>
    <w:rsid w:val="00CA6C2E"/>
    <w:rsid w:val="00CA7B73"/>
    <w:rsid w:val="00CB00B8"/>
    <w:rsid w:val="00CB1BB9"/>
    <w:rsid w:val="00CB1ED5"/>
    <w:rsid w:val="00CB3DB6"/>
    <w:rsid w:val="00CB4C93"/>
    <w:rsid w:val="00CB6962"/>
    <w:rsid w:val="00CB7256"/>
    <w:rsid w:val="00CB7600"/>
    <w:rsid w:val="00CC23C3"/>
    <w:rsid w:val="00CC3A08"/>
    <w:rsid w:val="00CC3E59"/>
    <w:rsid w:val="00CC4895"/>
    <w:rsid w:val="00CC48CF"/>
    <w:rsid w:val="00CC4D9E"/>
    <w:rsid w:val="00CC55D4"/>
    <w:rsid w:val="00CC573B"/>
    <w:rsid w:val="00CC6C79"/>
    <w:rsid w:val="00CC74A5"/>
    <w:rsid w:val="00CC76F8"/>
    <w:rsid w:val="00CC7920"/>
    <w:rsid w:val="00CD06A4"/>
    <w:rsid w:val="00CD1A1A"/>
    <w:rsid w:val="00CD1B08"/>
    <w:rsid w:val="00CD4C9C"/>
    <w:rsid w:val="00CD5780"/>
    <w:rsid w:val="00CD66CB"/>
    <w:rsid w:val="00CE0B92"/>
    <w:rsid w:val="00CE0D5A"/>
    <w:rsid w:val="00CE1262"/>
    <w:rsid w:val="00CE7D1C"/>
    <w:rsid w:val="00CE7F2F"/>
    <w:rsid w:val="00CF0208"/>
    <w:rsid w:val="00CF0A61"/>
    <w:rsid w:val="00CF1BF1"/>
    <w:rsid w:val="00CF2704"/>
    <w:rsid w:val="00CF4426"/>
    <w:rsid w:val="00D01885"/>
    <w:rsid w:val="00D01D39"/>
    <w:rsid w:val="00D0325C"/>
    <w:rsid w:val="00D036DE"/>
    <w:rsid w:val="00D0537D"/>
    <w:rsid w:val="00D06857"/>
    <w:rsid w:val="00D10F51"/>
    <w:rsid w:val="00D111EF"/>
    <w:rsid w:val="00D11B9B"/>
    <w:rsid w:val="00D13DF8"/>
    <w:rsid w:val="00D148E6"/>
    <w:rsid w:val="00D177C3"/>
    <w:rsid w:val="00D20827"/>
    <w:rsid w:val="00D21650"/>
    <w:rsid w:val="00D22BA5"/>
    <w:rsid w:val="00D230CC"/>
    <w:rsid w:val="00D2360B"/>
    <w:rsid w:val="00D23EF6"/>
    <w:rsid w:val="00D24800"/>
    <w:rsid w:val="00D265C2"/>
    <w:rsid w:val="00D276C1"/>
    <w:rsid w:val="00D31802"/>
    <w:rsid w:val="00D32426"/>
    <w:rsid w:val="00D3304C"/>
    <w:rsid w:val="00D34E67"/>
    <w:rsid w:val="00D36B35"/>
    <w:rsid w:val="00D414E4"/>
    <w:rsid w:val="00D47139"/>
    <w:rsid w:val="00D47E9E"/>
    <w:rsid w:val="00D524E2"/>
    <w:rsid w:val="00D555D3"/>
    <w:rsid w:val="00D61F3E"/>
    <w:rsid w:val="00D6204A"/>
    <w:rsid w:val="00D63039"/>
    <w:rsid w:val="00D64B02"/>
    <w:rsid w:val="00D65751"/>
    <w:rsid w:val="00D71EB0"/>
    <w:rsid w:val="00D735A7"/>
    <w:rsid w:val="00D74B6A"/>
    <w:rsid w:val="00D760B7"/>
    <w:rsid w:val="00D765AF"/>
    <w:rsid w:val="00D76C51"/>
    <w:rsid w:val="00D82869"/>
    <w:rsid w:val="00D85683"/>
    <w:rsid w:val="00D85EAF"/>
    <w:rsid w:val="00D91D36"/>
    <w:rsid w:val="00D93538"/>
    <w:rsid w:val="00D94743"/>
    <w:rsid w:val="00D97016"/>
    <w:rsid w:val="00DA0064"/>
    <w:rsid w:val="00DA35BB"/>
    <w:rsid w:val="00DA44FB"/>
    <w:rsid w:val="00DA4699"/>
    <w:rsid w:val="00DA5E1F"/>
    <w:rsid w:val="00DA633E"/>
    <w:rsid w:val="00DA7902"/>
    <w:rsid w:val="00DA7D1C"/>
    <w:rsid w:val="00DB281A"/>
    <w:rsid w:val="00DB32BF"/>
    <w:rsid w:val="00DB6C48"/>
    <w:rsid w:val="00DB7368"/>
    <w:rsid w:val="00DC252F"/>
    <w:rsid w:val="00DC3881"/>
    <w:rsid w:val="00DC3995"/>
    <w:rsid w:val="00DC538F"/>
    <w:rsid w:val="00DC660A"/>
    <w:rsid w:val="00DD1345"/>
    <w:rsid w:val="00DD3399"/>
    <w:rsid w:val="00DD5FA2"/>
    <w:rsid w:val="00DD63BF"/>
    <w:rsid w:val="00DD7123"/>
    <w:rsid w:val="00DD76AA"/>
    <w:rsid w:val="00DE254B"/>
    <w:rsid w:val="00DE4604"/>
    <w:rsid w:val="00DE4BEC"/>
    <w:rsid w:val="00DE4F52"/>
    <w:rsid w:val="00DF2EC8"/>
    <w:rsid w:val="00DF3E90"/>
    <w:rsid w:val="00DF4587"/>
    <w:rsid w:val="00DF4F57"/>
    <w:rsid w:val="00DF5323"/>
    <w:rsid w:val="00E015BE"/>
    <w:rsid w:val="00E017AA"/>
    <w:rsid w:val="00E04857"/>
    <w:rsid w:val="00E05E83"/>
    <w:rsid w:val="00E06BA1"/>
    <w:rsid w:val="00E11655"/>
    <w:rsid w:val="00E16ACD"/>
    <w:rsid w:val="00E17AF9"/>
    <w:rsid w:val="00E22425"/>
    <w:rsid w:val="00E2395D"/>
    <w:rsid w:val="00E24F2B"/>
    <w:rsid w:val="00E24F52"/>
    <w:rsid w:val="00E30A1B"/>
    <w:rsid w:val="00E3625A"/>
    <w:rsid w:val="00E369AE"/>
    <w:rsid w:val="00E41046"/>
    <w:rsid w:val="00E423AB"/>
    <w:rsid w:val="00E425C0"/>
    <w:rsid w:val="00E43BED"/>
    <w:rsid w:val="00E44D42"/>
    <w:rsid w:val="00E46F98"/>
    <w:rsid w:val="00E52A22"/>
    <w:rsid w:val="00E565E3"/>
    <w:rsid w:val="00E61FDC"/>
    <w:rsid w:val="00E625E3"/>
    <w:rsid w:val="00E64BAE"/>
    <w:rsid w:val="00E70E95"/>
    <w:rsid w:val="00E71FB7"/>
    <w:rsid w:val="00E768C8"/>
    <w:rsid w:val="00E76C26"/>
    <w:rsid w:val="00E80A57"/>
    <w:rsid w:val="00E8131E"/>
    <w:rsid w:val="00E8155D"/>
    <w:rsid w:val="00E835D1"/>
    <w:rsid w:val="00E84ACA"/>
    <w:rsid w:val="00E85A28"/>
    <w:rsid w:val="00E86F52"/>
    <w:rsid w:val="00E90D0A"/>
    <w:rsid w:val="00E90ED1"/>
    <w:rsid w:val="00E92B6A"/>
    <w:rsid w:val="00E95AB9"/>
    <w:rsid w:val="00E969AD"/>
    <w:rsid w:val="00E96FDF"/>
    <w:rsid w:val="00EA2720"/>
    <w:rsid w:val="00EA629A"/>
    <w:rsid w:val="00EA77A8"/>
    <w:rsid w:val="00EB279C"/>
    <w:rsid w:val="00EB288D"/>
    <w:rsid w:val="00EC1C6D"/>
    <w:rsid w:val="00EC288D"/>
    <w:rsid w:val="00EC37BD"/>
    <w:rsid w:val="00EC425C"/>
    <w:rsid w:val="00EC457A"/>
    <w:rsid w:val="00EC5404"/>
    <w:rsid w:val="00EC5E53"/>
    <w:rsid w:val="00EC6E5A"/>
    <w:rsid w:val="00ED161E"/>
    <w:rsid w:val="00ED6EC1"/>
    <w:rsid w:val="00EE1144"/>
    <w:rsid w:val="00EE461B"/>
    <w:rsid w:val="00EE6228"/>
    <w:rsid w:val="00EE6ABA"/>
    <w:rsid w:val="00EE7565"/>
    <w:rsid w:val="00EF1AC9"/>
    <w:rsid w:val="00EF2B09"/>
    <w:rsid w:val="00EF40D7"/>
    <w:rsid w:val="00EF7540"/>
    <w:rsid w:val="00F0388C"/>
    <w:rsid w:val="00F03CBA"/>
    <w:rsid w:val="00F05A32"/>
    <w:rsid w:val="00F05B75"/>
    <w:rsid w:val="00F07F5E"/>
    <w:rsid w:val="00F10281"/>
    <w:rsid w:val="00F11886"/>
    <w:rsid w:val="00F11CDE"/>
    <w:rsid w:val="00F13DEB"/>
    <w:rsid w:val="00F15A3B"/>
    <w:rsid w:val="00F2060C"/>
    <w:rsid w:val="00F20E96"/>
    <w:rsid w:val="00F2492D"/>
    <w:rsid w:val="00F31BAE"/>
    <w:rsid w:val="00F345E0"/>
    <w:rsid w:val="00F35473"/>
    <w:rsid w:val="00F37666"/>
    <w:rsid w:val="00F4094B"/>
    <w:rsid w:val="00F41B3F"/>
    <w:rsid w:val="00F43BA6"/>
    <w:rsid w:val="00F44088"/>
    <w:rsid w:val="00F4532C"/>
    <w:rsid w:val="00F46386"/>
    <w:rsid w:val="00F46F15"/>
    <w:rsid w:val="00F47CE0"/>
    <w:rsid w:val="00F515AC"/>
    <w:rsid w:val="00F565F9"/>
    <w:rsid w:val="00F57C54"/>
    <w:rsid w:val="00F62E1E"/>
    <w:rsid w:val="00F63D73"/>
    <w:rsid w:val="00F641CE"/>
    <w:rsid w:val="00F642AC"/>
    <w:rsid w:val="00F654F9"/>
    <w:rsid w:val="00F65552"/>
    <w:rsid w:val="00F67CB9"/>
    <w:rsid w:val="00F70C97"/>
    <w:rsid w:val="00F73C84"/>
    <w:rsid w:val="00F74B11"/>
    <w:rsid w:val="00F76829"/>
    <w:rsid w:val="00F76C21"/>
    <w:rsid w:val="00F82238"/>
    <w:rsid w:val="00F8331A"/>
    <w:rsid w:val="00F87731"/>
    <w:rsid w:val="00F87A9E"/>
    <w:rsid w:val="00F90FAA"/>
    <w:rsid w:val="00F9353A"/>
    <w:rsid w:val="00F952A5"/>
    <w:rsid w:val="00F965CE"/>
    <w:rsid w:val="00F96EE1"/>
    <w:rsid w:val="00FA0294"/>
    <w:rsid w:val="00FA02E2"/>
    <w:rsid w:val="00FA14A3"/>
    <w:rsid w:val="00FA1530"/>
    <w:rsid w:val="00FA1F06"/>
    <w:rsid w:val="00FA3AA0"/>
    <w:rsid w:val="00FA564F"/>
    <w:rsid w:val="00FA7CA0"/>
    <w:rsid w:val="00FB3BEE"/>
    <w:rsid w:val="00FB3F72"/>
    <w:rsid w:val="00FB4DEE"/>
    <w:rsid w:val="00FB5DBC"/>
    <w:rsid w:val="00FC4F49"/>
    <w:rsid w:val="00FC5F6C"/>
    <w:rsid w:val="00FD0780"/>
    <w:rsid w:val="00FD19A6"/>
    <w:rsid w:val="00FD1CB9"/>
    <w:rsid w:val="00FD4F18"/>
    <w:rsid w:val="00FE0375"/>
    <w:rsid w:val="00FE4076"/>
    <w:rsid w:val="00FE655F"/>
    <w:rsid w:val="00FE6B39"/>
    <w:rsid w:val="00FE77A9"/>
    <w:rsid w:val="00FF6D07"/>
    <w:rsid w:val="00FF7F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C39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DF8"/>
    <w:pPr>
      <w:spacing w:after="0" w:line="240" w:lineRule="auto"/>
    </w:pPr>
    <w:rPr>
      <w:rFonts w:ascii="Garamond" w:eastAsia="Times New Roman" w:hAnsi="Garamond" w:cs="Times New Roman"/>
      <w:sz w:val="28"/>
      <w:szCs w:val="24"/>
      <w:lang w:val="en-GB"/>
    </w:rPr>
  </w:style>
  <w:style w:type="paragraph" w:styleId="Heading1">
    <w:name w:val="heading 1"/>
    <w:basedOn w:val="Normal"/>
    <w:next w:val="Normal"/>
    <w:link w:val="Heading1Char"/>
    <w:uiPriority w:val="9"/>
    <w:qFormat/>
    <w:rsid w:val="005E0186"/>
    <w:pPr>
      <w:keepNext/>
      <w:keepLines/>
      <w:numPr>
        <w:numId w:val="8"/>
      </w:numPr>
      <w:tabs>
        <w:tab w:val="left" w:pos="426"/>
      </w:tabs>
      <w:spacing w:before="480"/>
      <w:outlineLvl w:val="0"/>
    </w:pPr>
    <w:rPr>
      <w:rFonts w:eastAsiaTheme="majorEastAsia" w:cstheme="majorBidi"/>
      <w:b/>
      <w:bCs/>
      <w:color w:val="345A8A" w:themeColor="accent1" w:themeShade="B5"/>
      <w:szCs w:val="28"/>
    </w:rPr>
  </w:style>
  <w:style w:type="paragraph" w:styleId="Heading2">
    <w:name w:val="heading 2"/>
    <w:basedOn w:val="Normal"/>
    <w:next w:val="Normal"/>
    <w:link w:val="Heading2Char"/>
    <w:uiPriority w:val="9"/>
    <w:unhideWhenUsed/>
    <w:qFormat/>
    <w:rsid w:val="00B002C1"/>
    <w:pPr>
      <w:keepNext/>
      <w:keepLines/>
      <w:numPr>
        <w:ilvl w:val="1"/>
        <w:numId w:val="8"/>
      </w:numPr>
      <w:spacing w:before="200"/>
      <w:outlineLvl w:val="1"/>
    </w:pPr>
    <w:rPr>
      <w:rFonts w:eastAsiaTheme="majorEastAsia" w:cstheme="majorBidi"/>
      <w:b/>
      <w:bCs/>
      <w:color w:val="4F81BD" w:themeColor="accent1"/>
      <w:szCs w:val="26"/>
    </w:rPr>
  </w:style>
  <w:style w:type="paragraph" w:styleId="Heading3">
    <w:name w:val="heading 3"/>
    <w:basedOn w:val="Normal"/>
    <w:next w:val="Normal"/>
    <w:link w:val="Heading3Char"/>
    <w:uiPriority w:val="9"/>
    <w:unhideWhenUsed/>
    <w:qFormat/>
    <w:rsid w:val="00461CB0"/>
    <w:pPr>
      <w:keepNext/>
      <w:keepLines/>
      <w:numPr>
        <w:ilvl w:val="2"/>
        <w:numId w:val="8"/>
      </w:numPr>
      <w:spacing w:before="20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187B4E"/>
    <w:pPr>
      <w:keepNext/>
      <w:keepLines/>
      <w:numPr>
        <w:ilvl w:val="3"/>
        <w:numId w:val="8"/>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4B4917"/>
    <w:pPr>
      <w:keepNext/>
      <w:keepLines/>
      <w:numPr>
        <w:ilvl w:val="4"/>
        <w:numId w:val="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B4917"/>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B4917"/>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B4917"/>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B4917"/>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numPr>
        <w:numId w:val="2"/>
      </w:numPr>
      <w:tabs>
        <w:tab w:val="center" w:pos="4536"/>
        <w:tab w:val="right" w:pos="9072"/>
      </w:tabs>
    </w:pPr>
  </w:style>
  <w:style w:type="character" w:customStyle="1" w:styleId="HeaderChar">
    <w:name w:val="Header Char"/>
    <w:basedOn w:val="DefaultParagraphFont"/>
    <w:link w:val="Header"/>
    <w:uiPriority w:val="99"/>
    <w:rsid w:val="005E0F11"/>
    <w:rPr>
      <w:rFonts w:eastAsia="Times New Roman" w:cs="Times New Roman"/>
      <w:sz w:val="24"/>
      <w:szCs w:val="24"/>
      <w:lang w:val="en-GB"/>
    </w:rPr>
  </w:style>
  <w:style w:type="paragraph" w:styleId="Footer">
    <w:name w:val="footer"/>
    <w:basedOn w:val="Normal"/>
    <w:link w:val="FooterChar"/>
    <w:uiPriority w:val="99"/>
    <w:unhideWhenUsed/>
    <w:rsid w:val="009C087B"/>
    <w:pPr>
      <w:tabs>
        <w:tab w:val="center" w:pos="4536"/>
        <w:tab w:val="right" w:pos="9072"/>
      </w:tabs>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aliases w:val="Dot pt,F5 List Paragraph,List Paragraph1,No Spacing1,List Paragraph Char Char Char,Indicator Text,Numbered Para 1,Bullet 1,List Paragraph12,Bullet Points,MAIN CONTENT,Colorful List - Accent 11"/>
    <w:basedOn w:val="Normal"/>
    <w:link w:val="ListParagraphChar"/>
    <w:uiPriority w:val="34"/>
    <w:qFormat/>
    <w:rsid w:val="00005676"/>
    <w:pPr>
      <w:ind w:left="720"/>
      <w:contextualSpacing/>
    </w:pPr>
  </w:style>
  <w:style w:type="table" w:styleId="TableGrid">
    <w:name w:val="Table Grid"/>
    <w:basedOn w:val="TableNormal"/>
    <w:uiPriority w:val="59"/>
    <w:rsid w:val="000056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211B9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36"/>
      <w:szCs w:val="52"/>
    </w:rPr>
  </w:style>
  <w:style w:type="character" w:customStyle="1" w:styleId="TitleChar">
    <w:name w:val="Title Char"/>
    <w:basedOn w:val="DefaultParagraphFont"/>
    <w:link w:val="Title"/>
    <w:uiPriority w:val="10"/>
    <w:rsid w:val="00211B98"/>
    <w:rPr>
      <w:rFonts w:asciiTheme="majorHAnsi" w:eastAsiaTheme="majorEastAsia" w:hAnsiTheme="majorHAnsi" w:cstheme="majorBidi"/>
      <w:color w:val="17365D" w:themeColor="text2" w:themeShade="BF"/>
      <w:spacing w:val="5"/>
      <w:kern w:val="28"/>
      <w:sz w:val="36"/>
      <w:szCs w:val="52"/>
      <w:lang w:val="en-GB"/>
    </w:rPr>
  </w:style>
  <w:style w:type="paragraph" w:styleId="Subtitle">
    <w:name w:val="Subtitle"/>
    <w:basedOn w:val="Normal"/>
    <w:next w:val="Normal"/>
    <w:link w:val="SubtitleChar"/>
    <w:uiPriority w:val="11"/>
    <w:qFormat/>
    <w:rsid w:val="00005676"/>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005676"/>
    <w:rPr>
      <w:rFonts w:asciiTheme="majorHAnsi" w:eastAsiaTheme="majorEastAsia" w:hAnsiTheme="majorHAnsi" w:cstheme="majorBidi"/>
      <w:i/>
      <w:iCs/>
      <w:color w:val="4F81BD" w:themeColor="accent1"/>
      <w:spacing w:val="15"/>
      <w:sz w:val="24"/>
      <w:szCs w:val="24"/>
      <w:lang w:val="en-GB"/>
    </w:rPr>
  </w:style>
  <w:style w:type="paragraph" w:styleId="FootnoteText">
    <w:name w:val="footnote text"/>
    <w:aliases w:val="Char, Char,Footnote Text Char Char,single space,ALTS FOOTNOTE"/>
    <w:basedOn w:val="Normal"/>
    <w:link w:val="FootnoteTextChar"/>
    <w:uiPriority w:val="99"/>
    <w:unhideWhenUsed/>
    <w:rsid w:val="00005676"/>
    <w:rPr>
      <w:sz w:val="20"/>
      <w:szCs w:val="20"/>
    </w:rPr>
  </w:style>
  <w:style w:type="character" w:customStyle="1" w:styleId="FootnoteTextChar">
    <w:name w:val="Footnote Text Char"/>
    <w:aliases w:val="Char Char, Char Char,Footnote Text Char Char Char,single space Char,ALTS FOOTNOTE Char"/>
    <w:basedOn w:val="DefaultParagraphFont"/>
    <w:link w:val="FootnoteText"/>
    <w:uiPriority w:val="99"/>
    <w:rsid w:val="00005676"/>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unhideWhenUsed/>
    <w:rsid w:val="00741386"/>
    <w:rPr>
      <w:color w:val="auto"/>
      <w:vertAlign w:val="superscript"/>
    </w:r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
    <w:link w:val="ListParagraph"/>
    <w:uiPriority w:val="34"/>
    <w:locked/>
    <w:rsid w:val="00005676"/>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F345E0"/>
    <w:rPr>
      <w:rFonts w:ascii="Tahoma" w:hAnsi="Tahoma" w:cs="Tahoma"/>
      <w:sz w:val="16"/>
      <w:szCs w:val="16"/>
    </w:rPr>
  </w:style>
  <w:style w:type="character" w:customStyle="1" w:styleId="BalloonTextChar">
    <w:name w:val="Balloon Text Char"/>
    <w:basedOn w:val="DefaultParagraphFont"/>
    <w:link w:val="BalloonText"/>
    <w:uiPriority w:val="99"/>
    <w:semiHidden/>
    <w:rsid w:val="00F345E0"/>
    <w:rPr>
      <w:rFonts w:ascii="Tahoma" w:eastAsia="Times New Roman" w:hAnsi="Tahoma" w:cs="Tahoma"/>
      <w:sz w:val="16"/>
      <w:szCs w:val="16"/>
      <w:lang w:val="en-GB"/>
    </w:rPr>
  </w:style>
  <w:style w:type="character" w:styleId="Hyperlink">
    <w:name w:val="Hyperlink"/>
    <w:basedOn w:val="DefaultParagraphFont"/>
    <w:uiPriority w:val="99"/>
    <w:semiHidden/>
    <w:unhideWhenUsed/>
    <w:rsid w:val="000B633A"/>
    <w:rPr>
      <w:b w:val="0"/>
      <w:bCs w:val="0"/>
      <w:color w:val="000000"/>
      <w:u w:val="single"/>
    </w:rPr>
  </w:style>
  <w:style w:type="paragraph" w:customStyle="1" w:styleId="paragraph">
    <w:name w:val="paragraph"/>
    <w:basedOn w:val="Normal"/>
    <w:rsid w:val="000B633A"/>
    <w:pPr>
      <w:ind w:left="300" w:right="300"/>
    </w:pPr>
    <w:rPr>
      <w:color w:val="000000"/>
      <w:lang w:val="en-US"/>
    </w:rPr>
  </w:style>
  <w:style w:type="character" w:styleId="CommentReference">
    <w:name w:val="annotation reference"/>
    <w:basedOn w:val="DefaultParagraphFont"/>
    <w:uiPriority w:val="99"/>
    <w:semiHidden/>
    <w:unhideWhenUsed/>
    <w:rsid w:val="00050CBA"/>
    <w:rPr>
      <w:sz w:val="16"/>
      <w:szCs w:val="16"/>
    </w:rPr>
  </w:style>
  <w:style w:type="paragraph" w:styleId="CommentText">
    <w:name w:val="annotation text"/>
    <w:basedOn w:val="Normal"/>
    <w:link w:val="CommentTextChar"/>
    <w:uiPriority w:val="99"/>
    <w:unhideWhenUsed/>
    <w:rsid w:val="00050CBA"/>
    <w:rPr>
      <w:rFonts w:ascii="Calibri" w:eastAsiaTheme="minorHAnsi" w:hAnsi="Calibri"/>
      <w:sz w:val="20"/>
      <w:szCs w:val="20"/>
      <w:lang w:val="en-US"/>
    </w:rPr>
  </w:style>
  <w:style w:type="character" w:customStyle="1" w:styleId="CommentTextChar">
    <w:name w:val="Comment Text Char"/>
    <w:basedOn w:val="DefaultParagraphFont"/>
    <w:link w:val="CommentText"/>
    <w:uiPriority w:val="99"/>
    <w:rsid w:val="00050CBA"/>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45E37"/>
    <w:rPr>
      <w:rFonts w:ascii="Times New Roman" w:eastAsia="Times New Roman" w:hAnsi="Times New Roman"/>
      <w:b/>
      <w:bCs/>
      <w:lang w:val="en-GB"/>
    </w:rPr>
  </w:style>
  <w:style w:type="character" w:customStyle="1" w:styleId="CommentSubjectChar">
    <w:name w:val="Comment Subject Char"/>
    <w:basedOn w:val="CommentTextChar"/>
    <w:link w:val="CommentSubject"/>
    <w:uiPriority w:val="99"/>
    <w:semiHidden/>
    <w:rsid w:val="00445E37"/>
    <w:rPr>
      <w:rFonts w:ascii="Times New Roman" w:eastAsia="Times New Roman" w:hAnsi="Times New Roman" w:cs="Times New Roman"/>
      <w:b/>
      <w:bCs/>
      <w:sz w:val="20"/>
      <w:szCs w:val="20"/>
      <w:lang w:val="en-GB"/>
    </w:rPr>
  </w:style>
  <w:style w:type="paragraph" w:customStyle="1" w:styleId="bodytext4">
    <w:name w:val="bodytext4"/>
    <w:basedOn w:val="Normal"/>
    <w:rsid w:val="00BA2260"/>
    <w:pPr>
      <w:spacing w:before="100" w:beforeAutospacing="1" w:after="100" w:afterAutospacing="1" w:line="285" w:lineRule="atLeast"/>
    </w:pPr>
    <w:rPr>
      <w:rFonts w:ascii="Arial" w:hAnsi="Arial" w:cs="Arial"/>
      <w:sz w:val="18"/>
      <w:szCs w:val="18"/>
      <w:lang w:val="en-US"/>
    </w:rPr>
  </w:style>
  <w:style w:type="paragraph" w:styleId="Revision">
    <w:name w:val="Revision"/>
    <w:hidden/>
    <w:uiPriority w:val="99"/>
    <w:semiHidden/>
    <w:rsid w:val="008F3FE3"/>
    <w:pPr>
      <w:spacing w:after="0" w:line="240" w:lineRule="auto"/>
    </w:pPr>
    <w:rPr>
      <w:rFonts w:ascii="Times New Roman" w:eastAsia="Times New Roman" w:hAnsi="Times New Roman" w:cs="Times New Roman"/>
      <w:sz w:val="24"/>
      <w:szCs w:val="24"/>
      <w:lang w:val="en-GB"/>
    </w:rPr>
  </w:style>
  <w:style w:type="character" w:styleId="Strong">
    <w:name w:val="Strong"/>
    <w:basedOn w:val="DefaultParagraphFont"/>
    <w:uiPriority w:val="22"/>
    <w:qFormat/>
    <w:rsid w:val="00A45A6D"/>
    <w:rPr>
      <w:b/>
      <w:bCs/>
    </w:rPr>
  </w:style>
  <w:style w:type="paragraph" w:customStyle="1" w:styleId="Default">
    <w:name w:val="Default"/>
    <w:rsid w:val="00A45A6D"/>
    <w:pPr>
      <w:autoSpaceDE w:val="0"/>
      <w:autoSpaceDN w:val="0"/>
      <w:adjustRightInd w:val="0"/>
      <w:spacing w:after="0" w:line="240" w:lineRule="auto"/>
    </w:pPr>
    <w:rPr>
      <w:rFonts w:ascii="Garamond" w:hAnsi="Garamond" w:cs="Garamond"/>
      <w:color w:val="000000"/>
      <w:sz w:val="24"/>
      <w:szCs w:val="24"/>
    </w:rPr>
  </w:style>
  <w:style w:type="paragraph" w:customStyle="1" w:styleId="FFAtextstyle">
    <w:name w:val="FFA text style"/>
    <w:basedOn w:val="Normal"/>
    <w:qFormat/>
    <w:rsid w:val="00DA44FB"/>
    <w:pPr>
      <w:spacing w:line="276" w:lineRule="auto"/>
      <w:ind w:left="357"/>
    </w:pPr>
    <w:rPr>
      <w:rFonts w:eastAsiaTheme="minorEastAsia"/>
      <w:color w:val="548DD4" w:themeColor="text2" w:themeTint="99"/>
    </w:rPr>
  </w:style>
  <w:style w:type="paragraph" w:styleId="BodyText">
    <w:name w:val="Body Text"/>
    <w:basedOn w:val="Normal"/>
    <w:link w:val="BodyTextChar"/>
    <w:semiHidden/>
    <w:qFormat/>
    <w:rsid w:val="006C16EC"/>
    <w:pPr>
      <w:spacing w:after="240"/>
      <w:ind w:left="1560"/>
    </w:pPr>
    <w:rPr>
      <w:rFonts w:ascii="Verdana" w:eastAsia="Calibri" w:hAnsi="Verdana"/>
      <w:sz w:val="18"/>
      <w:szCs w:val="22"/>
    </w:rPr>
  </w:style>
  <w:style w:type="character" w:customStyle="1" w:styleId="BodyTextChar">
    <w:name w:val="Body Text Char"/>
    <w:basedOn w:val="DefaultParagraphFont"/>
    <w:link w:val="BodyText"/>
    <w:semiHidden/>
    <w:rsid w:val="006C16EC"/>
    <w:rPr>
      <w:rFonts w:ascii="Verdana" w:eastAsia="Calibri" w:hAnsi="Verdana" w:cs="Times New Roman"/>
      <w:sz w:val="18"/>
      <w:lang w:val="en-GB"/>
    </w:rPr>
  </w:style>
  <w:style w:type="paragraph" w:styleId="NormalWeb">
    <w:name w:val="Normal (Web)"/>
    <w:basedOn w:val="Normal"/>
    <w:uiPriority w:val="99"/>
    <w:semiHidden/>
    <w:unhideWhenUsed/>
    <w:rsid w:val="00115266"/>
    <w:pPr>
      <w:spacing w:before="100" w:beforeAutospacing="1" w:after="100" w:afterAutospacing="1"/>
    </w:pPr>
    <w:rPr>
      <w:rFonts w:ascii="Times" w:eastAsiaTheme="minorHAnsi" w:hAnsi="Times"/>
      <w:sz w:val="20"/>
      <w:szCs w:val="20"/>
    </w:rPr>
  </w:style>
  <w:style w:type="paragraph" w:customStyle="1" w:styleId="Pa30">
    <w:name w:val="Pa30"/>
    <w:basedOn w:val="Default"/>
    <w:next w:val="Default"/>
    <w:uiPriority w:val="99"/>
    <w:rsid w:val="005068C6"/>
    <w:pPr>
      <w:widowControl w:val="0"/>
      <w:spacing w:line="201" w:lineRule="atLeast"/>
    </w:pPr>
    <w:rPr>
      <w:rFonts w:ascii="Akzidenz Grotesk BE" w:hAnsi="Akzidenz Grotesk BE" w:cs="Times New Roman"/>
      <w:color w:val="auto"/>
      <w:lang w:eastAsia="ja-JP"/>
    </w:rPr>
  </w:style>
  <w:style w:type="character" w:customStyle="1" w:styleId="Heading1Char">
    <w:name w:val="Heading 1 Char"/>
    <w:basedOn w:val="DefaultParagraphFont"/>
    <w:link w:val="Heading1"/>
    <w:uiPriority w:val="9"/>
    <w:rsid w:val="005E0186"/>
    <w:rPr>
      <w:rFonts w:ascii="Garamond" w:eastAsiaTheme="majorEastAsia" w:hAnsi="Garamond" w:cstheme="majorBidi"/>
      <w:b/>
      <w:bCs/>
      <w:color w:val="345A8A" w:themeColor="accent1" w:themeShade="B5"/>
      <w:sz w:val="28"/>
      <w:szCs w:val="28"/>
      <w:lang w:val="en-GB"/>
    </w:rPr>
  </w:style>
  <w:style w:type="character" w:customStyle="1" w:styleId="Heading2Char">
    <w:name w:val="Heading 2 Char"/>
    <w:basedOn w:val="DefaultParagraphFont"/>
    <w:link w:val="Heading2"/>
    <w:uiPriority w:val="9"/>
    <w:rsid w:val="00B002C1"/>
    <w:rPr>
      <w:rFonts w:ascii="Garamond" w:eastAsiaTheme="majorEastAsia" w:hAnsi="Garamond" w:cstheme="majorBidi"/>
      <w:b/>
      <w:bCs/>
      <w:color w:val="4F81BD" w:themeColor="accent1"/>
      <w:sz w:val="28"/>
      <w:szCs w:val="26"/>
      <w:lang w:val="en-GB"/>
    </w:rPr>
  </w:style>
  <w:style w:type="character" w:customStyle="1" w:styleId="Heading3Char">
    <w:name w:val="Heading 3 Char"/>
    <w:basedOn w:val="DefaultParagraphFont"/>
    <w:link w:val="Heading3"/>
    <w:uiPriority w:val="9"/>
    <w:rsid w:val="00461CB0"/>
    <w:rPr>
      <w:rFonts w:ascii="Garamond" w:eastAsiaTheme="majorEastAsia" w:hAnsi="Garamond" w:cstheme="majorBidi"/>
      <w:b/>
      <w:bCs/>
      <w:color w:val="4F81BD" w:themeColor="accent1"/>
      <w:sz w:val="24"/>
      <w:szCs w:val="24"/>
      <w:lang w:val="en-GB"/>
    </w:rPr>
  </w:style>
  <w:style w:type="character" w:customStyle="1" w:styleId="Heading4Char">
    <w:name w:val="Heading 4 Char"/>
    <w:basedOn w:val="DefaultParagraphFont"/>
    <w:link w:val="Heading4"/>
    <w:uiPriority w:val="9"/>
    <w:rsid w:val="00187B4E"/>
    <w:rPr>
      <w:rFonts w:asciiTheme="majorHAnsi" w:eastAsiaTheme="majorEastAsia" w:hAnsiTheme="majorHAnsi" w:cstheme="majorBidi"/>
      <w:b/>
      <w:bCs/>
      <w:i/>
      <w:iCs/>
      <w:color w:val="4F81BD" w:themeColor="accent1"/>
      <w:sz w:val="28"/>
      <w:szCs w:val="24"/>
      <w:lang w:val="en-GB"/>
    </w:rPr>
  </w:style>
  <w:style w:type="character" w:customStyle="1" w:styleId="Heading5Char">
    <w:name w:val="Heading 5 Char"/>
    <w:basedOn w:val="DefaultParagraphFont"/>
    <w:link w:val="Heading5"/>
    <w:uiPriority w:val="9"/>
    <w:rsid w:val="004B4917"/>
    <w:rPr>
      <w:rFonts w:asciiTheme="majorHAnsi" w:eastAsiaTheme="majorEastAsia" w:hAnsiTheme="majorHAnsi" w:cstheme="majorBidi"/>
      <w:color w:val="243F60" w:themeColor="accent1" w:themeShade="7F"/>
      <w:sz w:val="24"/>
      <w:szCs w:val="24"/>
      <w:lang w:val="en-GB"/>
    </w:rPr>
  </w:style>
  <w:style w:type="character" w:customStyle="1" w:styleId="Heading6Char">
    <w:name w:val="Heading 6 Char"/>
    <w:basedOn w:val="DefaultParagraphFont"/>
    <w:link w:val="Heading6"/>
    <w:uiPriority w:val="9"/>
    <w:semiHidden/>
    <w:rsid w:val="004B4917"/>
    <w:rPr>
      <w:rFonts w:asciiTheme="majorHAnsi" w:eastAsiaTheme="majorEastAsia" w:hAnsiTheme="majorHAnsi" w:cstheme="majorBidi"/>
      <w:i/>
      <w:iCs/>
      <w:color w:val="243F60" w:themeColor="accent1" w:themeShade="7F"/>
      <w:sz w:val="24"/>
      <w:szCs w:val="24"/>
      <w:lang w:val="en-GB"/>
    </w:rPr>
  </w:style>
  <w:style w:type="character" w:customStyle="1" w:styleId="Heading7Char">
    <w:name w:val="Heading 7 Char"/>
    <w:basedOn w:val="DefaultParagraphFont"/>
    <w:link w:val="Heading7"/>
    <w:uiPriority w:val="9"/>
    <w:semiHidden/>
    <w:rsid w:val="004B4917"/>
    <w:rPr>
      <w:rFonts w:asciiTheme="majorHAnsi" w:eastAsiaTheme="majorEastAsia" w:hAnsiTheme="majorHAnsi" w:cstheme="majorBidi"/>
      <w:i/>
      <w:iCs/>
      <w:color w:val="404040" w:themeColor="text1" w:themeTint="BF"/>
      <w:sz w:val="24"/>
      <w:szCs w:val="24"/>
      <w:lang w:val="en-GB"/>
    </w:rPr>
  </w:style>
  <w:style w:type="character" w:customStyle="1" w:styleId="Heading8Char">
    <w:name w:val="Heading 8 Char"/>
    <w:basedOn w:val="DefaultParagraphFont"/>
    <w:link w:val="Heading8"/>
    <w:uiPriority w:val="9"/>
    <w:semiHidden/>
    <w:rsid w:val="004B491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4B4917"/>
    <w:rPr>
      <w:rFonts w:asciiTheme="majorHAnsi" w:eastAsiaTheme="majorEastAsia" w:hAnsiTheme="majorHAnsi" w:cstheme="majorBidi"/>
      <w:i/>
      <w:iCs/>
      <w:color w:val="404040" w:themeColor="text1" w:themeTint="BF"/>
      <w:sz w:val="20"/>
      <w:szCs w:val="20"/>
      <w:lang w:val="en-GB"/>
    </w:rPr>
  </w:style>
  <w:style w:type="paragraph" w:styleId="TOC1">
    <w:name w:val="toc 1"/>
    <w:basedOn w:val="Normal"/>
    <w:next w:val="Normal"/>
    <w:autoRedefine/>
    <w:uiPriority w:val="39"/>
    <w:unhideWhenUsed/>
    <w:rsid w:val="00ED6EC1"/>
  </w:style>
  <w:style w:type="paragraph" w:styleId="TOC2">
    <w:name w:val="toc 2"/>
    <w:basedOn w:val="Normal"/>
    <w:next w:val="Normal"/>
    <w:autoRedefine/>
    <w:uiPriority w:val="39"/>
    <w:unhideWhenUsed/>
    <w:rsid w:val="00ED6EC1"/>
    <w:pPr>
      <w:ind w:left="240"/>
    </w:pPr>
  </w:style>
  <w:style w:type="paragraph" w:styleId="TOC3">
    <w:name w:val="toc 3"/>
    <w:basedOn w:val="Normal"/>
    <w:next w:val="Normal"/>
    <w:autoRedefine/>
    <w:uiPriority w:val="39"/>
    <w:unhideWhenUsed/>
    <w:rsid w:val="00ED6EC1"/>
    <w:pPr>
      <w:ind w:left="480"/>
    </w:pPr>
  </w:style>
  <w:style w:type="paragraph" w:styleId="TOC4">
    <w:name w:val="toc 4"/>
    <w:basedOn w:val="Normal"/>
    <w:next w:val="Normal"/>
    <w:autoRedefine/>
    <w:uiPriority w:val="39"/>
    <w:unhideWhenUsed/>
    <w:rsid w:val="00ED6EC1"/>
    <w:pPr>
      <w:ind w:left="720"/>
    </w:pPr>
  </w:style>
  <w:style w:type="paragraph" w:styleId="TOC5">
    <w:name w:val="toc 5"/>
    <w:basedOn w:val="Normal"/>
    <w:next w:val="Normal"/>
    <w:autoRedefine/>
    <w:uiPriority w:val="39"/>
    <w:unhideWhenUsed/>
    <w:rsid w:val="00ED6EC1"/>
    <w:pPr>
      <w:ind w:left="960"/>
    </w:pPr>
  </w:style>
  <w:style w:type="paragraph" w:styleId="TOC6">
    <w:name w:val="toc 6"/>
    <w:basedOn w:val="Normal"/>
    <w:next w:val="Normal"/>
    <w:autoRedefine/>
    <w:uiPriority w:val="39"/>
    <w:unhideWhenUsed/>
    <w:rsid w:val="00ED6EC1"/>
    <w:pPr>
      <w:ind w:left="1200"/>
    </w:pPr>
  </w:style>
  <w:style w:type="paragraph" w:styleId="TOC7">
    <w:name w:val="toc 7"/>
    <w:basedOn w:val="Normal"/>
    <w:next w:val="Normal"/>
    <w:autoRedefine/>
    <w:uiPriority w:val="39"/>
    <w:unhideWhenUsed/>
    <w:rsid w:val="00ED6EC1"/>
    <w:pPr>
      <w:ind w:left="1440"/>
    </w:pPr>
  </w:style>
  <w:style w:type="paragraph" w:styleId="TOC8">
    <w:name w:val="toc 8"/>
    <w:basedOn w:val="Normal"/>
    <w:next w:val="Normal"/>
    <w:autoRedefine/>
    <w:uiPriority w:val="39"/>
    <w:unhideWhenUsed/>
    <w:rsid w:val="00ED6EC1"/>
    <w:pPr>
      <w:ind w:left="1680"/>
    </w:pPr>
  </w:style>
  <w:style w:type="paragraph" w:styleId="TOC9">
    <w:name w:val="toc 9"/>
    <w:basedOn w:val="Normal"/>
    <w:next w:val="Normal"/>
    <w:autoRedefine/>
    <w:uiPriority w:val="39"/>
    <w:unhideWhenUsed/>
    <w:rsid w:val="00ED6EC1"/>
    <w:pPr>
      <w:ind w:left="1920"/>
    </w:pPr>
  </w:style>
  <w:style w:type="character" w:styleId="FollowedHyperlink">
    <w:name w:val="FollowedHyperlink"/>
    <w:basedOn w:val="DefaultParagraphFont"/>
    <w:uiPriority w:val="99"/>
    <w:semiHidden/>
    <w:unhideWhenUsed/>
    <w:rsid w:val="00494B20"/>
    <w:rPr>
      <w:color w:val="800080" w:themeColor="followedHyperlink"/>
      <w:u w:val="single"/>
    </w:rPr>
  </w:style>
  <w:style w:type="paragraph" w:customStyle="1" w:styleId="Nonnumberedheading">
    <w:name w:val="Non numbered heading"/>
    <w:basedOn w:val="Normal"/>
    <w:qFormat/>
    <w:rsid w:val="00967D05"/>
    <w:pPr>
      <w:spacing w:before="120"/>
    </w:pPr>
    <w:rPr>
      <w:i/>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DF8"/>
    <w:pPr>
      <w:spacing w:after="0" w:line="240" w:lineRule="auto"/>
    </w:pPr>
    <w:rPr>
      <w:rFonts w:ascii="Garamond" w:eastAsia="Times New Roman" w:hAnsi="Garamond" w:cs="Times New Roman"/>
      <w:sz w:val="28"/>
      <w:szCs w:val="24"/>
      <w:lang w:val="en-GB"/>
    </w:rPr>
  </w:style>
  <w:style w:type="paragraph" w:styleId="Heading1">
    <w:name w:val="heading 1"/>
    <w:basedOn w:val="Normal"/>
    <w:next w:val="Normal"/>
    <w:link w:val="Heading1Char"/>
    <w:uiPriority w:val="9"/>
    <w:qFormat/>
    <w:rsid w:val="005E0186"/>
    <w:pPr>
      <w:keepNext/>
      <w:keepLines/>
      <w:numPr>
        <w:numId w:val="8"/>
      </w:numPr>
      <w:tabs>
        <w:tab w:val="left" w:pos="426"/>
      </w:tabs>
      <w:spacing w:before="480"/>
      <w:outlineLvl w:val="0"/>
    </w:pPr>
    <w:rPr>
      <w:rFonts w:eastAsiaTheme="majorEastAsia" w:cstheme="majorBidi"/>
      <w:b/>
      <w:bCs/>
      <w:color w:val="345A8A" w:themeColor="accent1" w:themeShade="B5"/>
      <w:szCs w:val="28"/>
    </w:rPr>
  </w:style>
  <w:style w:type="paragraph" w:styleId="Heading2">
    <w:name w:val="heading 2"/>
    <w:basedOn w:val="Normal"/>
    <w:next w:val="Normal"/>
    <w:link w:val="Heading2Char"/>
    <w:uiPriority w:val="9"/>
    <w:unhideWhenUsed/>
    <w:qFormat/>
    <w:rsid w:val="00B002C1"/>
    <w:pPr>
      <w:keepNext/>
      <w:keepLines/>
      <w:numPr>
        <w:ilvl w:val="1"/>
        <w:numId w:val="8"/>
      </w:numPr>
      <w:spacing w:before="200"/>
      <w:outlineLvl w:val="1"/>
    </w:pPr>
    <w:rPr>
      <w:rFonts w:eastAsiaTheme="majorEastAsia" w:cstheme="majorBidi"/>
      <w:b/>
      <w:bCs/>
      <w:color w:val="4F81BD" w:themeColor="accent1"/>
      <w:szCs w:val="26"/>
    </w:rPr>
  </w:style>
  <w:style w:type="paragraph" w:styleId="Heading3">
    <w:name w:val="heading 3"/>
    <w:basedOn w:val="Normal"/>
    <w:next w:val="Normal"/>
    <w:link w:val="Heading3Char"/>
    <w:uiPriority w:val="9"/>
    <w:unhideWhenUsed/>
    <w:qFormat/>
    <w:rsid w:val="00461CB0"/>
    <w:pPr>
      <w:keepNext/>
      <w:keepLines/>
      <w:numPr>
        <w:ilvl w:val="2"/>
        <w:numId w:val="8"/>
      </w:numPr>
      <w:spacing w:before="200"/>
      <w:outlineLvl w:val="2"/>
    </w:pPr>
    <w:rPr>
      <w:rFonts w:eastAsiaTheme="majorEastAsia" w:cstheme="majorBidi"/>
      <w:b/>
      <w:bCs/>
      <w:color w:val="4F81BD" w:themeColor="accent1"/>
      <w:sz w:val="24"/>
    </w:rPr>
  </w:style>
  <w:style w:type="paragraph" w:styleId="Heading4">
    <w:name w:val="heading 4"/>
    <w:basedOn w:val="Normal"/>
    <w:next w:val="Normal"/>
    <w:link w:val="Heading4Char"/>
    <w:uiPriority w:val="9"/>
    <w:unhideWhenUsed/>
    <w:qFormat/>
    <w:rsid w:val="00187B4E"/>
    <w:pPr>
      <w:keepNext/>
      <w:keepLines/>
      <w:numPr>
        <w:ilvl w:val="3"/>
        <w:numId w:val="8"/>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4B4917"/>
    <w:pPr>
      <w:keepNext/>
      <w:keepLines/>
      <w:numPr>
        <w:ilvl w:val="4"/>
        <w:numId w:val="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B4917"/>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B4917"/>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B4917"/>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B4917"/>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numPr>
        <w:numId w:val="2"/>
      </w:numPr>
      <w:tabs>
        <w:tab w:val="center" w:pos="4536"/>
        <w:tab w:val="right" w:pos="9072"/>
      </w:tabs>
    </w:pPr>
  </w:style>
  <w:style w:type="character" w:customStyle="1" w:styleId="HeaderChar">
    <w:name w:val="Header Char"/>
    <w:basedOn w:val="DefaultParagraphFont"/>
    <w:link w:val="Header"/>
    <w:uiPriority w:val="99"/>
    <w:rsid w:val="005E0F11"/>
    <w:rPr>
      <w:rFonts w:eastAsia="Times New Roman" w:cs="Times New Roman"/>
      <w:sz w:val="24"/>
      <w:szCs w:val="24"/>
      <w:lang w:val="en-GB"/>
    </w:rPr>
  </w:style>
  <w:style w:type="paragraph" w:styleId="Footer">
    <w:name w:val="footer"/>
    <w:basedOn w:val="Normal"/>
    <w:link w:val="FooterChar"/>
    <w:uiPriority w:val="99"/>
    <w:unhideWhenUsed/>
    <w:rsid w:val="009C087B"/>
    <w:pPr>
      <w:tabs>
        <w:tab w:val="center" w:pos="4536"/>
        <w:tab w:val="right" w:pos="9072"/>
      </w:tabs>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 w:type="paragraph" w:styleId="ListParagraph">
    <w:name w:val="List Paragraph"/>
    <w:aliases w:val="Dot pt,F5 List Paragraph,List Paragraph1,No Spacing1,List Paragraph Char Char Char,Indicator Text,Numbered Para 1,Bullet 1,List Paragraph12,Bullet Points,MAIN CONTENT,Colorful List - Accent 11"/>
    <w:basedOn w:val="Normal"/>
    <w:link w:val="ListParagraphChar"/>
    <w:uiPriority w:val="34"/>
    <w:qFormat/>
    <w:rsid w:val="00005676"/>
    <w:pPr>
      <w:ind w:left="720"/>
      <w:contextualSpacing/>
    </w:pPr>
  </w:style>
  <w:style w:type="table" w:styleId="TableGrid">
    <w:name w:val="Table Grid"/>
    <w:basedOn w:val="TableNormal"/>
    <w:uiPriority w:val="59"/>
    <w:rsid w:val="000056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211B9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36"/>
      <w:szCs w:val="52"/>
    </w:rPr>
  </w:style>
  <w:style w:type="character" w:customStyle="1" w:styleId="TitleChar">
    <w:name w:val="Title Char"/>
    <w:basedOn w:val="DefaultParagraphFont"/>
    <w:link w:val="Title"/>
    <w:uiPriority w:val="10"/>
    <w:rsid w:val="00211B98"/>
    <w:rPr>
      <w:rFonts w:asciiTheme="majorHAnsi" w:eastAsiaTheme="majorEastAsia" w:hAnsiTheme="majorHAnsi" w:cstheme="majorBidi"/>
      <w:color w:val="17365D" w:themeColor="text2" w:themeShade="BF"/>
      <w:spacing w:val="5"/>
      <w:kern w:val="28"/>
      <w:sz w:val="36"/>
      <w:szCs w:val="52"/>
      <w:lang w:val="en-GB"/>
    </w:rPr>
  </w:style>
  <w:style w:type="paragraph" w:styleId="Subtitle">
    <w:name w:val="Subtitle"/>
    <w:basedOn w:val="Normal"/>
    <w:next w:val="Normal"/>
    <w:link w:val="SubtitleChar"/>
    <w:uiPriority w:val="11"/>
    <w:qFormat/>
    <w:rsid w:val="00005676"/>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005676"/>
    <w:rPr>
      <w:rFonts w:asciiTheme="majorHAnsi" w:eastAsiaTheme="majorEastAsia" w:hAnsiTheme="majorHAnsi" w:cstheme="majorBidi"/>
      <w:i/>
      <w:iCs/>
      <w:color w:val="4F81BD" w:themeColor="accent1"/>
      <w:spacing w:val="15"/>
      <w:sz w:val="24"/>
      <w:szCs w:val="24"/>
      <w:lang w:val="en-GB"/>
    </w:rPr>
  </w:style>
  <w:style w:type="paragraph" w:styleId="FootnoteText">
    <w:name w:val="footnote text"/>
    <w:aliases w:val="Char, Char,Footnote Text Char Char,single space,ALTS FOOTNOTE"/>
    <w:basedOn w:val="Normal"/>
    <w:link w:val="FootnoteTextChar"/>
    <w:uiPriority w:val="99"/>
    <w:unhideWhenUsed/>
    <w:rsid w:val="00005676"/>
    <w:rPr>
      <w:sz w:val="20"/>
      <w:szCs w:val="20"/>
    </w:rPr>
  </w:style>
  <w:style w:type="character" w:customStyle="1" w:styleId="FootnoteTextChar">
    <w:name w:val="Footnote Text Char"/>
    <w:aliases w:val="Char Char, Char Char,Footnote Text Char Char Char,single space Char,ALTS FOOTNOTE Char"/>
    <w:basedOn w:val="DefaultParagraphFont"/>
    <w:link w:val="FootnoteText"/>
    <w:uiPriority w:val="99"/>
    <w:rsid w:val="00005676"/>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unhideWhenUsed/>
    <w:rsid w:val="00741386"/>
    <w:rPr>
      <w:color w:val="auto"/>
      <w:vertAlign w:val="superscript"/>
    </w:r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
    <w:link w:val="ListParagraph"/>
    <w:uiPriority w:val="34"/>
    <w:locked/>
    <w:rsid w:val="00005676"/>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F345E0"/>
    <w:rPr>
      <w:rFonts w:ascii="Tahoma" w:hAnsi="Tahoma" w:cs="Tahoma"/>
      <w:sz w:val="16"/>
      <w:szCs w:val="16"/>
    </w:rPr>
  </w:style>
  <w:style w:type="character" w:customStyle="1" w:styleId="BalloonTextChar">
    <w:name w:val="Balloon Text Char"/>
    <w:basedOn w:val="DefaultParagraphFont"/>
    <w:link w:val="BalloonText"/>
    <w:uiPriority w:val="99"/>
    <w:semiHidden/>
    <w:rsid w:val="00F345E0"/>
    <w:rPr>
      <w:rFonts w:ascii="Tahoma" w:eastAsia="Times New Roman" w:hAnsi="Tahoma" w:cs="Tahoma"/>
      <w:sz w:val="16"/>
      <w:szCs w:val="16"/>
      <w:lang w:val="en-GB"/>
    </w:rPr>
  </w:style>
  <w:style w:type="character" w:styleId="Hyperlink">
    <w:name w:val="Hyperlink"/>
    <w:basedOn w:val="DefaultParagraphFont"/>
    <w:uiPriority w:val="99"/>
    <w:semiHidden/>
    <w:unhideWhenUsed/>
    <w:rsid w:val="000B633A"/>
    <w:rPr>
      <w:b w:val="0"/>
      <w:bCs w:val="0"/>
      <w:color w:val="000000"/>
      <w:u w:val="single"/>
    </w:rPr>
  </w:style>
  <w:style w:type="paragraph" w:customStyle="1" w:styleId="paragraph">
    <w:name w:val="paragraph"/>
    <w:basedOn w:val="Normal"/>
    <w:rsid w:val="000B633A"/>
    <w:pPr>
      <w:ind w:left="300" w:right="300"/>
    </w:pPr>
    <w:rPr>
      <w:color w:val="000000"/>
      <w:lang w:val="en-US"/>
    </w:rPr>
  </w:style>
  <w:style w:type="character" w:styleId="CommentReference">
    <w:name w:val="annotation reference"/>
    <w:basedOn w:val="DefaultParagraphFont"/>
    <w:uiPriority w:val="99"/>
    <w:semiHidden/>
    <w:unhideWhenUsed/>
    <w:rsid w:val="00050CBA"/>
    <w:rPr>
      <w:sz w:val="16"/>
      <w:szCs w:val="16"/>
    </w:rPr>
  </w:style>
  <w:style w:type="paragraph" w:styleId="CommentText">
    <w:name w:val="annotation text"/>
    <w:basedOn w:val="Normal"/>
    <w:link w:val="CommentTextChar"/>
    <w:uiPriority w:val="99"/>
    <w:unhideWhenUsed/>
    <w:rsid w:val="00050CBA"/>
    <w:rPr>
      <w:rFonts w:ascii="Calibri" w:eastAsiaTheme="minorHAnsi" w:hAnsi="Calibri"/>
      <w:sz w:val="20"/>
      <w:szCs w:val="20"/>
      <w:lang w:val="en-US"/>
    </w:rPr>
  </w:style>
  <w:style w:type="character" w:customStyle="1" w:styleId="CommentTextChar">
    <w:name w:val="Comment Text Char"/>
    <w:basedOn w:val="DefaultParagraphFont"/>
    <w:link w:val="CommentText"/>
    <w:uiPriority w:val="99"/>
    <w:rsid w:val="00050CBA"/>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45E37"/>
    <w:rPr>
      <w:rFonts w:ascii="Times New Roman" w:eastAsia="Times New Roman" w:hAnsi="Times New Roman"/>
      <w:b/>
      <w:bCs/>
      <w:lang w:val="en-GB"/>
    </w:rPr>
  </w:style>
  <w:style w:type="character" w:customStyle="1" w:styleId="CommentSubjectChar">
    <w:name w:val="Comment Subject Char"/>
    <w:basedOn w:val="CommentTextChar"/>
    <w:link w:val="CommentSubject"/>
    <w:uiPriority w:val="99"/>
    <w:semiHidden/>
    <w:rsid w:val="00445E37"/>
    <w:rPr>
      <w:rFonts w:ascii="Times New Roman" w:eastAsia="Times New Roman" w:hAnsi="Times New Roman" w:cs="Times New Roman"/>
      <w:b/>
      <w:bCs/>
      <w:sz w:val="20"/>
      <w:szCs w:val="20"/>
      <w:lang w:val="en-GB"/>
    </w:rPr>
  </w:style>
  <w:style w:type="paragraph" w:customStyle="1" w:styleId="bodytext4">
    <w:name w:val="bodytext4"/>
    <w:basedOn w:val="Normal"/>
    <w:rsid w:val="00BA2260"/>
    <w:pPr>
      <w:spacing w:before="100" w:beforeAutospacing="1" w:after="100" w:afterAutospacing="1" w:line="285" w:lineRule="atLeast"/>
    </w:pPr>
    <w:rPr>
      <w:rFonts w:ascii="Arial" w:hAnsi="Arial" w:cs="Arial"/>
      <w:sz w:val="18"/>
      <w:szCs w:val="18"/>
      <w:lang w:val="en-US"/>
    </w:rPr>
  </w:style>
  <w:style w:type="paragraph" w:styleId="Revision">
    <w:name w:val="Revision"/>
    <w:hidden/>
    <w:uiPriority w:val="99"/>
    <w:semiHidden/>
    <w:rsid w:val="008F3FE3"/>
    <w:pPr>
      <w:spacing w:after="0" w:line="240" w:lineRule="auto"/>
    </w:pPr>
    <w:rPr>
      <w:rFonts w:ascii="Times New Roman" w:eastAsia="Times New Roman" w:hAnsi="Times New Roman" w:cs="Times New Roman"/>
      <w:sz w:val="24"/>
      <w:szCs w:val="24"/>
      <w:lang w:val="en-GB"/>
    </w:rPr>
  </w:style>
  <w:style w:type="character" w:styleId="Strong">
    <w:name w:val="Strong"/>
    <w:basedOn w:val="DefaultParagraphFont"/>
    <w:uiPriority w:val="22"/>
    <w:qFormat/>
    <w:rsid w:val="00A45A6D"/>
    <w:rPr>
      <w:b/>
      <w:bCs/>
    </w:rPr>
  </w:style>
  <w:style w:type="paragraph" w:customStyle="1" w:styleId="Default">
    <w:name w:val="Default"/>
    <w:rsid w:val="00A45A6D"/>
    <w:pPr>
      <w:autoSpaceDE w:val="0"/>
      <w:autoSpaceDN w:val="0"/>
      <w:adjustRightInd w:val="0"/>
      <w:spacing w:after="0" w:line="240" w:lineRule="auto"/>
    </w:pPr>
    <w:rPr>
      <w:rFonts w:ascii="Garamond" w:hAnsi="Garamond" w:cs="Garamond"/>
      <w:color w:val="000000"/>
      <w:sz w:val="24"/>
      <w:szCs w:val="24"/>
    </w:rPr>
  </w:style>
  <w:style w:type="paragraph" w:customStyle="1" w:styleId="FFAtextstyle">
    <w:name w:val="FFA text style"/>
    <w:basedOn w:val="Normal"/>
    <w:qFormat/>
    <w:rsid w:val="00DA44FB"/>
    <w:pPr>
      <w:spacing w:line="276" w:lineRule="auto"/>
      <w:ind w:left="357"/>
    </w:pPr>
    <w:rPr>
      <w:rFonts w:eastAsiaTheme="minorEastAsia"/>
      <w:color w:val="548DD4" w:themeColor="text2" w:themeTint="99"/>
    </w:rPr>
  </w:style>
  <w:style w:type="paragraph" w:styleId="BodyText">
    <w:name w:val="Body Text"/>
    <w:basedOn w:val="Normal"/>
    <w:link w:val="BodyTextChar"/>
    <w:semiHidden/>
    <w:qFormat/>
    <w:rsid w:val="006C16EC"/>
    <w:pPr>
      <w:spacing w:after="240"/>
      <w:ind w:left="1560"/>
    </w:pPr>
    <w:rPr>
      <w:rFonts w:ascii="Verdana" w:eastAsia="Calibri" w:hAnsi="Verdana"/>
      <w:sz w:val="18"/>
      <w:szCs w:val="22"/>
    </w:rPr>
  </w:style>
  <w:style w:type="character" w:customStyle="1" w:styleId="BodyTextChar">
    <w:name w:val="Body Text Char"/>
    <w:basedOn w:val="DefaultParagraphFont"/>
    <w:link w:val="BodyText"/>
    <w:semiHidden/>
    <w:rsid w:val="006C16EC"/>
    <w:rPr>
      <w:rFonts w:ascii="Verdana" w:eastAsia="Calibri" w:hAnsi="Verdana" w:cs="Times New Roman"/>
      <w:sz w:val="18"/>
      <w:lang w:val="en-GB"/>
    </w:rPr>
  </w:style>
  <w:style w:type="paragraph" w:styleId="NormalWeb">
    <w:name w:val="Normal (Web)"/>
    <w:basedOn w:val="Normal"/>
    <w:uiPriority w:val="99"/>
    <w:semiHidden/>
    <w:unhideWhenUsed/>
    <w:rsid w:val="00115266"/>
    <w:pPr>
      <w:spacing w:before="100" w:beforeAutospacing="1" w:after="100" w:afterAutospacing="1"/>
    </w:pPr>
    <w:rPr>
      <w:rFonts w:ascii="Times" w:eastAsiaTheme="minorHAnsi" w:hAnsi="Times"/>
      <w:sz w:val="20"/>
      <w:szCs w:val="20"/>
    </w:rPr>
  </w:style>
  <w:style w:type="paragraph" w:customStyle="1" w:styleId="Pa30">
    <w:name w:val="Pa30"/>
    <w:basedOn w:val="Default"/>
    <w:next w:val="Default"/>
    <w:uiPriority w:val="99"/>
    <w:rsid w:val="005068C6"/>
    <w:pPr>
      <w:widowControl w:val="0"/>
      <w:spacing w:line="201" w:lineRule="atLeast"/>
    </w:pPr>
    <w:rPr>
      <w:rFonts w:ascii="Akzidenz Grotesk BE" w:hAnsi="Akzidenz Grotesk BE" w:cs="Times New Roman"/>
      <w:color w:val="auto"/>
      <w:lang w:eastAsia="ja-JP"/>
    </w:rPr>
  </w:style>
  <w:style w:type="character" w:customStyle="1" w:styleId="Heading1Char">
    <w:name w:val="Heading 1 Char"/>
    <w:basedOn w:val="DefaultParagraphFont"/>
    <w:link w:val="Heading1"/>
    <w:uiPriority w:val="9"/>
    <w:rsid w:val="005E0186"/>
    <w:rPr>
      <w:rFonts w:ascii="Garamond" w:eastAsiaTheme="majorEastAsia" w:hAnsi="Garamond" w:cstheme="majorBidi"/>
      <w:b/>
      <w:bCs/>
      <w:color w:val="345A8A" w:themeColor="accent1" w:themeShade="B5"/>
      <w:sz w:val="28"/>
      <w:szCs w:val="28"/>
      <w:lang w:val="en-GB"/>
    </w:rPr>
  </w:style>
  <w:style w:type="character" w:customStyle="1" w:styleId="Heading2Char">
    <w:name w:val="Heading 2 Char"/>
    <w:basedOn w:val="DefaultParagraphFont"/>
    <w:link w:val="Heading2"/>
    <w:uiPriority w:val="9"/>
    <w:rsid w:val="00B002C1"/>
    <w:rPr>
      <w:rFonts w:ascii="Garamond" w:eastAsiaTheme="majorEastAsia" w:hAnsi="Garamond" w:cstheme="majorBidi"/>
      <w:b/>
      <w:bCs/>
      <w:color w:val="4F81BD" w:themeColor="accent1"/>
      <w:sz w:val="28"/>
      <w:szCs w:val="26"/>
      <w:lang w:val="en-GB"/>
    </w:rPr>
  </w:style>
  <w:style w:type="character" w:customStyle="1" w:styleId="Heading3Char">
    <w:name w:val="Heading 3 Char"/>
    <w:basedOn w:val="DefaultParagraphFont"/>
    <w:link w:val="Heading3"/>
    <w:uiPriority w:val="9"/>
    <w:rsid w:val="00461CB0"/>
    <w:rPr>
      <w:rFonts w:ascii="Garamond" w:eastAsiaTheme="majorEastAsia" w:hAnsi="Garamond" w:cstheme="majorBidi"/>
      <w:b/>
      <w:bCs/>
      <w:color w:val="4F81BD" w:themeColor="accent1"/>
      <w:sz w:val="24"/>
      <w:szCs w:val="24"/>
      <w:lang w:val="en-GB"/>
    </w:rPr>
  </w:style>
  <w:style w:type="character" w:customStyle="1" w:styleId="Heading4Char">
    <w:name w:val="Heading 4 Char"/>
    <w:basedOn w:val="DefaultParagraphFont"/>
    <w:link w:val="Heading4"/>
    <w:uiPriority w:val="9"/>
    <w:rsid w:val="00187B4E"/>
    <w:rPr>
      <w:rFonts w:asciiTheme="majorHAnsi" w:eastAsiaTheme="majorEastAsia" w:hAnsiTheme="majorHAnsi" w:cstheme="majorBidi"/>
      <w:b/>
      <w:bCs/>
      <w:i/>
      <w:iCs/>
      <w:color w:val="4F81BD" w:themeColor="accent1"/>
      <w:sz w:val="28"/>
      <w:szCs w:val="24"/>
      <w:lang w:val="en-GB"/>
    </w:rPr>
  </w:style>
  <w:style w:type="character" w:customStyle="1" w:styleId="Heading5Char">
    <w:name w:val="Heading 5 Char"/>
    <w:basedOn w:val="DefaultParagraphFont"/>
    <w:link w:val="Heading5"/>
    <w:uiPriority w:val="9"/>
    <w:rsid w:val="004B4917"/>
    <w:rPr>
      <w:rFonts w:asciiTheme="majorHAnsi" w:eastAsiaTheme="majorEastAsia" w:hAnsiTheme="majorHAnsi" w:cstheme="majorBidi"/>
      <w:color w:val="243F60" w:themeColor="accent1" w:themeShade="7F"/>
      <w:sz w:val="24"/>
      <w:szCs w:val="24"/>
      <w:lang w:val="en-GB"/>
    </w:rPr>
  </w:style>
  <w:style w:type="character" w:customStyle="1" w:styleId="Heading6Char">
    <w:name w:val="Heading 6 Char"/>
    <w:basedOn w:val="DefaultParagraphFont"/>
    <w:link w:val="Heading6"/>
    <w:uiPriority w:val="9"/>
    <w:semiHidden/>
    <w:rsid w:val="004B4917"/>
    <w:rPr>
      <w:rFonts w:asciiTheme="majorHAnsi" w:eastAsiaTheme="majorEastAsia" w:hAnsiTheme="majorHAnsi" w:cstheme="majorBidi"/>
      <w:i/>
      <w:iCs/>
      <w:color w:val="243F60" w:themeColor="accent1" w:themeShade="7F"/>
      <w:sz w:val="24"/>
      <w:szCs w:val="24"/>
      <w:lang w:val="en-GB"/>
    </w:rPr>
  </w:style>
  <w:style w:type="character" w:customStyle="1" w:styleId="Heading7Char">
    <w:name w:val="Heading 7 Char"/>
    <w:basedOn w:val="DefaultParagraphFont"/>
    <w:link w:val="Heading7"/>
    <w:uiPriority w:val="9"/>
    <w:semiHidden/>
    <w:rsid w:val="004B4917"/>
    <w:rPr>
      <w:rFonts w:asciiTheme="majorHAnsi" w:eastAsiaTheme="majorEastAsia" w:hAnsiTheme="majorHAnsi" w:cstheme="majorBidi"/>
      <w:i/>
      <w:iCs/>
      <w:color w:val="404040" w:themeColor="text1" w:themeTint="BF"/>
      <w:sz w:val="24"/>
      <w:szCs w:val="24"/>
      <w:lang w:val="en-GB"/>
    </w:rPr>
  </w:style>
  <w:style w:type="character" w:customStyle="1" w:styleId="Heading8Char">
    <w:name w:val="Heading 8 Char"/>
    <w:basedOn w:val="DefaultParagraphFont"/>
    <w:link w:val="Heading8"/>
    <w:uiPriority w:val="9"/>
    <w:semiHidden/>
    <w:rsid w:val="004B491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4B4917"/>
    <w:rPr>
      <w:rFonts w:asciiTheme="majorHAnsi" w:eastAsiaTheme="majorEastAsia" w:hAnsiTheme="majorHAnsi" w:cstheme="majorBidi"/>
      <w:i/>
      <w:iCs/>
      <w:color w:val="404040" w:themeColor="text1" w:themeTint="BF"/>
      <w:sz w:val="20"/>
      <w:szCs w:val="20"/>
      <w:lang w:val="en-GB"/>
    </w:rPr>
  </w:style>
  <w:style w:type="paragraph" w:styleId="TOC1">
    <w:name w:val="toc 1"/>
    <w:basedOn w:val="Normal"/>
    <w:next w:val="Normal"/>
    <w:autoRedefine/>
    <w:uiPriority w:val="39"/>
    <w:unhideWhenUsed/>
    <w:rsid w:val="00ED6EC1"/>
  </w:style>
  <w:style w:type="paragraph" w:styleId="TOC2">
    <w:name w:val="toc 2"/>
    <w:basedOn w:val="Normal"/>
    <w:next w:val="Normal"/>
    <w:autoRedefine/>
    <w:uiPriority w:val="39"/>
    <w:unhideWhenUsed/>
    <w:rsid w:val="00ED6EC1"/>
    <w:pPr>
      <w:ind w:left="240"/>
    </w:pPr>
  </w:style>
  <w:style w:type="paragraph" w:styleId="TOC3">
    <w:name w:val="toc 3"/>
    <w:basedOn w:val="Normal"/>
    <w:next w:val="Normal"/>
    <w:autoRedefine/>
    <w:uiPriority w:val="39"/>
    <w:unhideWhenUsed/>
    <w:rsid w:val="00ED6EC1"/>
    <w:pPr>
      <w:ind w:left="480"/>
    </w:pPr>
  </w:style>
  <w:style w:type="paragraph" w:styleId="TOC4">
    <w:name w:val="toc 4"/>
    <w:basedOn w:val="Normal"/>
    <w:next w:val="Normal"/>
    <w:autoRedefine/>
    <w:uiPriority w:val="39"/>
    <w:unhideWhenUsed/>
    <w:rsid w:val="00ED6EC1"/>
    <w:pPr>
      <w:ind w:left="720"/>
    </w:pPr>
  </w:style>
  <w:style w:type="paragraph" w:styleId="TOC5">
    <w:name w:val="toc 5"/>
    <w:basedOn w:val="Normal"/>
    <w:next w:val="Normal"/>
    <w:autoRedefine/>
    <w:uiPriority w:val="39"/>
    <w:unhideWhenUsed/>
    <w:rsid w:val="00ED6EC1"/>
    <w:pPr>
      <w:ind w:left="960"/>
    </w:pPr>
  </w:style>
  <w:style w:type="paragraph" w:styleId="TOC6">
    <w:name w:val="toc 6"/>
    <w:basedOn w:val="Normal"/>
    <w:next w:val="Normal"/>
    <w:autoRedefine/>
    <w:uiPriority w:val="39"/>
    <w:unhideWhenUsed/>
    <w:rsid w:val="00ED6EC1"/>
    <w:pPr>
      <w:ind w:left="1200"/>
    </w:pPr>
  </w:style>
  <w:style w:type="paragraph" w:styleId="TOC7">
    <w:name w:val="toc 7"/>
    <w:basedOn w:val="Normal"/>
    <w:next w:val="Normal"/>
    <w:autoRedefine/>
    <w:uiPriority w:val="39"/>
    <w:unhideWhenUsed/>
    <w:rsid w:val="00ED6EC1"/>
    <w:pPr>
      <w:ind w:left="1440"/>
    </w:pPr>
  </w:style>
  <w:style w:type="paragraph" w:styleId="TOC8">
    <w:name w:val="toc 8"/>
    <w:basedOn w:val="Normal"/>
    <w:next w:val="Normal"/>
    <w:autoRedefine/>
    <w:uiPriority w:val="39"/>
    <w:unhideWhenUsed/>
    <w:rsid w:val="00ED6EC1"/>
    <w:pPr>
      <w:ind w:left="1680"/>
    </w:pPr>
  </w:style>
  <w:style w:type="paragraph" w:styleId="TOC9">
    <w:name w:val="toc 9"/>
    <w:basedOn w:val="Normal"/>
    <w:next w:val="Normal"/>
    <w:autoRedefine/>
    <w:uiPriority w:val="39"/>
    <w:unhideWhenUsed/>
    <w:rsid w:val="00ED6EC1"/>
    <w:pPr>
      <w:ind w:left="1920"/>
    </w:pPr>
  </w:style>
  <w:style w:type="character" w:styleId="FollowedHyperlink">
    <w:name w:val="FollowedHyperlink"/>
    <w:basedOn w:val="DefaultParagraphFont"/>
    <w:uiPriority w:val="99"/>
    <w:semiHidden/>
    <w:unhideWhenUsed/>
    <w:rsid w:val="00494B20"/>
    <w:rPr>
      <w:color w:val="800080" w:themeColor="followedHyperlink"/>
      <w:u w:val="single"/>
    </w:rPr>
  </w:style>
  <w:style w:type="paragraph" w:customStyle="1" w:styleId="Nonnumberedheading">
    <w:name w:val="Non numbered heading"/>
    <w:basedOn w:val="Normal"/>
    <w:qFormat/>
    <w:rsid w:val="00967D05"/>
    <w:pPr>
      <w:spacing w:before="120"/>
    </w:pPr>
    <w:rPr>
      <w:i/>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444869">
      <w:bodyDiv w:val="1"/>
      <w:marLeft w:val="0"/>
      <w:marRight w:val="0"/>
      <w:marTop w:val="0"/>
      <w:marBottom w:val="0"/>
      <w:divBdr>
        <w:top w:val="none" w:sz="0" w:space="0" w:color="auto"/>
        <w:left w:val="none" w:sz="0" w:space="0" w:color="auto"/>
        <w:bottom w:val="none" w:sz="0" w:space="0" w:color="auto"/>
        <w:right w:val="none" w:sz="0" w:space="0" w:color="auto"/>
      </w:divBdr>
    </w:div>
    <w:div w:id="463156187">
      <w:bodyDiv w:val="1"/>
      <w:marLeft w:val="0"/>
      <w:marRight w:val="0"/>
      <w:marTop w:val="0"/>
      <w:marBottom w:val="0"/>
      <w:divBdr>
        <w:top w:val="none" w:sz="0" w:space="0" w:color="auto"/>
        <w:left w:val="none" w:sz="0" w:space="0" w:color="auto"/>
        <w:bottom w:val="none" w:sz="0" w:space="0" w:color="auto"/>
        <w:right w:val="none" w:sz="0" w:space="0" w:color="auto"/>
      </w:divBdr>
    </w:div>
    <w:div w:id="547032939">
      <w:bodyDiv w:val="1"/>
      <w:marLeft w:val="0"/>
      <w:marRight w:val="0"/>
      <w:marTop w:val="0"/>
      <w:marBottom w:val="0"/>
      <w:divBdr>
        <w:top w:val="none" w:sz="0" w:space="0" w:color="auto"/>
        <w:left w:val="none" w:sz="0" w:space="0" w:color="auto"/>
        <w:bottom w:val="none" w:sz="0" w:space="0" w:color="auto"/>
        <w:right w:val="none" w:sz="0" w:space="0" w:color="auto"/>
      </w:divBdr>
    </w:div>
    <w:div w:id="837113237">
      <w:bodyDiv w:val="1"/>
      <w:marLeft w:val="0"/>
      <w:marRight w:val="0"/>
      <w:marTop w:val="0"/>
      <w:marBottom w:val="0"/>
      <w:divBdr>
        <w:top w:val="none" w:sz="0" w:space="0" w:color="auto"/>
        <w:left w:val="none" w:sz="0" w:space="0" w:color="auto"/>
        <w:bottom w:val="none" w:sz="0" w:space="0" w:color="auto"/>
        <w:right w:val="none" w:sz="0" w:space="0" w:color="auto"/>
      </w:divBdr>
    </w:div>
    <w:div w:id="963464681">
      <w:bodyDiv w:val="1"/>
      <w:marLeft w:val="0"/>
      <w:marRight w:val="0"/>
      <w:marTop w:val="0"/>
      <w:marBottom w:val="0"/>
      <w:divBdr>
        <w:top w:val="none" w:sz="0" w:space="0" w:color="auto"/>
        <w:left w:val="none" w:sz="0" w:space="0" w:color="auto"/>
        <w:bottom w:val="none" w:sz="0" w:space="0" w:color="auto"/>
        <w:right w:val="none" w:sz="0" w:space="0" w:color="auto"/>
      </w:divBdr>
    </w:div>
    <w:div w:id="983313033">
      <w:bodyDiv w:val="1"/>
      <w:marLeft w:val="0"/>
      <w:marRight w:val="0"/>
      <w:marTop w:val="0"/>
      <w:marBottom w:val="0"/>
      <w:divBdr>
        <w:top w:val="none" w:sz="0" w:space="0" w:color="auto"/>
        <w:left w:val="none" w:sz="0" w:space="0" w:color="auto"/>
        <w:bottom w:val="none" w:sz="0" w:space="0" w:color="auto"/>
        <w:right w:val="none" w:sz="0" w:space="0" w:color="auto"/>
      </w:divBdr>
    </w:div>
    <w:div w:id="1329939892">
      <w:bodyDiv w:val="1"/>
      <w:marLeft w:val="0"/>
      <w:marRight w:val="0"/>
      <w:marTop w:val="0"/>
      <w:marBottom w:val="0"/>
      <w:divBdr>
        <w:top w:val="none" w:sz="0" w:space="0" w:color="auto"/>
        <w:left w:val="none" w:sz="0" w:space="0" w:color="auto"/>
        <w:bottom w:val="none" w:sz="0" w:space="0" w:color="auto"/>
        <w:right w:val="none" w:sz="0" w:space="0" w:color="auto"/>
      </w:divBdr>
    </w:div>
    <w:div w:id="1402869311">
      <w:bodyDiv w:val="1"/>
      <w:marLeft w:val="0"/>
      <w:marRight w:val="0"/>
      <w:marTop w:val="0"/>
      <w:marBottom w:val="0"/>
      <w:divBdr>
        <w:top w:val="none" w:sz="0" w:space="0" w:color="auto"/>
        <w:left w:val="none" w:sz="0" w:space="0" w:color="auto"/>
        <w:bottom w:val="none" w:sz="0" w:space="0" w:color="auto"/>
        <w:right w:val="none" w:sz="0" w:space="0" w:color="auto"/>
      </w:divBdr>
    </w:div>
    <w:div w:id="1634864135">
      <w:bodyDiv w:val="1"/>
      <w:marLeft w:val="0"/>
      <w:marRight w:val="0"/>
      <w:marTop w:val="0"/>
      <w:marBottom w:val="0"/>
      <w:divBdr>
        <w:top w:val="none" w:sz="0" w:space="0" w:color="auto"/>
        <w:left w:val="none" w:sz="0" w:space="0" w:color="auto"/>
        <w:bottom w:val="none" w:sz="0" w:space="0" w:color="auto"/>
        <w:right w:val="none" w:sz="0" w:space="0" w:color="auto"/>
      </w:divBdr>
    </w:div>
    <w:div w:id="166438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_rels/footnotes.xml.rels><?xml version="1.0" encoding="UTF-8" standalone="yes"?>
<Relationships xmlns="http://schemas.openxmlformats.org/package/2006/relationships"><Relationship Id="rId1" Type="http://schemas.openxmlformats.org/officeDocument/2006/relationships/hyperlink" Target="http://www.who.int/neglected_diseases/diseases/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06F57-0357-4923-8AA7-348B2BCF5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10202</Words>
  <Characters>57948</Characters>
  <Application>Microsoft Office Word</Application>
  <DocSecurity>0</DocSecurity>
  <Lines>1524</Lines>
  <Paragraphs>740</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67410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Leslie Amoroso (ESN)</dc:creator>
  <cp:lastModifiedBy>Robert Vos (ESP)</cp:lastModifiedBy>
  <cp:revision>2</cp:revision>
  <cp:lastPrinted>2014-08-07T12:00:00Z</cp:lastPrinted>
  <dcterms:created xsi:type="dcterms:W3CDTF">2014-08-14T15:34:00Z</dcterms:created>
  <dcterms:modified xsi:type="dcterms:W3CDTF">2014-08-14T15:34:00Z</dcterms:modified>
</cp:coreProperties>
</file>